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diagrams/drawing2.xml" ContentType="application/vnd.ms-office.drawingml.diagramDrawing+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01121329"/>
        <w:docPartObj>
          <w:docPartGallery w:val="Cover Pages"/>
          <w:docPartUnique/>
        </w:docPartObj>
      </w:sdtPr>
      <w:sdtEndPr>
        <w:rPr>
          <w:rFonts w:ascii="Arial" w:eastAsia="Times New Roman" w:hAnsi="Arial" w:cs="Arial"/>
          <w:color w:val="FF0000"/>
          <w:sz w:val="34"/>
          <w:szCs w:val="34"/>
          <w:lang w:val="en-US" w:eastAsia="el-GR"/>
        </w:rPr>
      </w:sdtEndPr>
      <w:sdtContent>
        <w:tbl>
          <w:tblPr>
            <w:tblpPr w:leftFromText="187" w:rightFromText="187" w:vertAnchor="page" w:horzAnchor="page" w:tblpYSpec="top"/>
            <w:tblW w:w="0" w:type="auto"/>
            <w:tblLook w:val="04A0"/>
          </w:tblPr>
          <w:tblGrid>
            <w:gridCol w:w="1440"/>
            <w:gridCol w:w="2539"/>
          </w:tblGrid>
          <w:tr w:rsidR="00E72FD9">
            <w:trPr>
              <w:trHeight w:val="1440"/>
            </w:trPr>
            <w:tc>
              <w:tcPr>
                <w:tcW w:w="1440" w:type="dxa"/>
                <w:tcBorders>
                  <w:right w:val="single" w:sz="4" w:space="0" w:color="FFFFFF" w:themeColor="background1"/>
                </w:tcBorders>
                <w:shd w:val="clear" w:color="auto" w:fill="943634" w:themeFill="accent2" w:themeFillShade="BF"/>
              </w:tcPr>
              <w:p w:rsidR="00E72FD9" w:rsidRDefault="00E72FD9"/>
            </w:tc>
            <w:sdt>
              <w:sdtPr>
                <w:rPr>
                  <w:rFonts w:asciiTheme="majorHAnsi" w:eastAsiaTheme="majorEastAsia" w:hAnsiTheme="majorHAnsi" w:cstheme="majorBidi"/>
                  <w:b/>
                  <w:bCs/>
                  <w:color w:val="FFFFFF" w:themeColor="background1"/>
                  <w:sz w:val="72"/>
                  <w:szCs w:val="72"/>
                </w:rPr>
                <w:alias w:val="Έτος"/>
                <w:id w:val="15676118"/>
                <w:placeholder>
                  <w:docPart w:val="0FA97D07EAF440FE8E55B89894823D06"/>
                </w:placeholder>
                <w:dataBinding w:prefixMappings="xmlns:ns0='http://schemas.microsoft.com/office/2006/coverPageProps'" w:xpath="/ns0:CoverPageProperties[1]/ns0:PublishDate[1]" w:storeItemID="{55AF091B-3C7A-41E3-B477-F2FDAA23CFDA}"/>
                <w:date w:fullDate="2018-03-26T00:00:00Z">
                  <w:dateFormat w:val="yyyy"/>
                  <w:lid w:val="el-GR"/>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E72FD9" w:rsidRDefault="00897DCF">
                    <w:pPr>
                      <w:pStyle w:val="a6"/>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2018</w:t>
                    </w:r>
                  </w:p>
                </w:tc>
              </w:sdtContent>
            </w:sdt>
          </w:tr>
          <w:tr w:rsidR="00E72FD9">
            <w:trPr>
              <w:trHeight w:val="2880"/>
            </w:trPr>
            <w:tc>
              <w:tcPr>
                <w:tcW w:w="1440" w:type="dxa"/>
                <w:tcBorders>
                  <w:right w:val="single" w:sz="4" w:space="0" w:color="000000" w:themeColor="text1"/>
                </w:tcBorders>
              </w:tcPr>
              <w:p w:rsidR="00E72FD9" w:rsidRDefault="00E72FD9"/>
            </w:tc>
            <w:tc>
              <w:tcPr>
                <w:tcW w:w="2520" w:type="dxa"/>
                <w:tcBorders>
                  <w:left w:val="single" w:sz="4" w:space="0" w:color="000000" w:themeColor="text1"/>
                </w:tcBorders>
                <w:vAlign w:val="center"/>
              </w:tcPr>
              <w:sdt>
                <w:sdtPr>
                  <w:rPr>
                    <w:color w:val="76923C" w:themeColor="accent3" w:themeShade="BF"/>
                    <w:sz w:val="44"/>
                    <w:szCs w:val="44"/>
                  </w:rPr>
                  <w:alias w:val="Εταιρεία"/>
                  <w:id w:val="15676123"/>
                  <w:placeholder>
                    <w:docPart w:val="5883EBC8C07F46D98CEDFB75675698A9"/>
                  </w:placeholder>
                  <w:dataBinding w:prefixMappings="xmlns:ns0='http://schemas.openxmlformats.org/officeDocument/2006/extended-properties'" w:xpath="/ns0:Properties[1]/ns0:Company[1]" w:storeItemID="{6668398D-A668-4E3E-A5EB-62B293D839F1}"/>
                  <w:text/>
                </w:sdtPr>
                <w:sdtContent>
                  <w:p w:rsidR="00E72FD9" w:rsidRPr="00897DCF" w:rsidRDefault="00897DCF">
                    <w:pPr>
                      <w:pStyle w:val="a6"/>
                      <w:rPr>
                        <w:color w:val="76923C" w:themeColor="accent3" w:themeShade="BF"/>
                        <w:sz w:val="44"/>
                        <w:szCs w:val="44"/>
                      </w:rPr>
                    </w:pPr>
                    <w:r w:rsidRPr="00897DCF">
                      <w:rPr>
                        <w:color w:val="76923C" w:themeColor="accent3" w:themeShade="BF"/>
                        <w:sz w:val="44"/>
                        <w:szCs w:val="44"/>
                      </w:rPr>
                      <w:t>Κωνσταντίνα Μπισιρίτσα</w:t>
                    </w:r>
                  </w:p>
                </w:sdtContent>
              </w:sdt>
              <w:p w:rsidR="00E72FD9" w:rsidRPr="00897DCF" w:rsidRDefault="00E72FD9">
                <w:pPr>
                  <w:pStyle w:val="a6"/>
                  <w:rPr>
                    <w:color w:val="76923C" w:themeColor="accent3" w:themeShade="BF"/>
                    <w:sz w:val="44"/>
                    <w:szCs w:val="44"/>
                  </w:rPr>
                </w:pPr>
              </w:p>
              <w:sdt>
                <w:sdtPr>
                  <w:rPr>
                    <w:color w:val="76923C" w:themeColor="accent3" w:themeShade="BF"/>
                    <w:sz w:val="44"/>
                    <w:szCs w:val="44"/>
                  </w:rPr>
                  <w:alias w:val="Συντάκτης"/>
                  <w:id w:val="15676130"/>
                  <w:placeholder>
                    <w:docPart w:val="39855C5F9AD94B759788A48381A1491B"/>
                  </w:placeholder>
                  <w:dataBinding w:prefixMappings="xmlns:ns0='http://schemas.openxmlformats.org/package/2006/metadata/core-properties' xmlns:ns1='http://purl.org/dc/elements/1.1/'" w:xpath="/ns0:coreProperties[1]/ns1:creator[1]" w:storeItemID="{6C3C8BC8-F283-45AE-878A-BAB7291924A1}"/>
                  <w:text/>
                </w:sdtPr>
                <w:sdtContent>
                  <w:p w:rsidR="00E72FD9" w:rsidRPr="00897DCF" w:rsidRDefault="00897DCF">
                    <w:pPr>
                      <w:pStyle w:val="a6"/>
                      <w:rPr>
                        <w:color w:val="76923C" w:themeColor="accent3" w:themeShade="BF"/>
                        <w:sz w:val="44"/>
                        <w:szCs w:val="44"/>
                      </w:rPr>
                    </w:pPr>
                    <w:r w:rsidRPr="00897DCF">
                      <w:rPr>
                        <w:color w:val="76923C" w:themeColor="accent3" w:themeShade="BF"/>
                        <w:sz w:val="44"/>
                        <w:szCs w:val="44"/>
                      </w:rPr>
                      <w:t>ΑΕΜ 4485</w:t>
                    </w:r>
                  </w:p>
                </w:sdtContent>
              </w:sdt>
              <w:p w:rsidR="00E72FD9" w:rsidRDefault="00E72FD9">
                <w:pPr>
                  <w:pStyle w:val="a6"/>
                  <w:rPr>
                    <w:color w:val="76923C" w:themeColor="accent3" w:themeShade="BF"/>
                  </w:rPr>
                </w:pPr>
              </w:p>
            </w:tc>
          </w:tr>
        </w:tbl>
        <w:p w:rsidR="00E72FD9" w:rsidRDefault="00E72FD9"/>
        <w:p w:rsidR="00E72FD9" w:rsidRDefault="00E72FD9"/>
        <w:p w:rsidR="003D0B1E" w:rsidRDefault="003D0B1E">
          <w:r>
            <w:br w:type="page"/>
          </w:r>
        </w:p>
        <w:tbl>
          <w:tblPr>
            <w:tblpPr w:leftFromText="187" w:rightFromText="187" w:horzAnchor="margin" w:tblpXSpec="center" w:tblpYSpec="bottom"/>
            <w:tblW w:w="5000" w:type="pct"/>
            <w:tblLook w:val="04A0"/>
          </w:tblPr>
          <w:tblGrid>
            <w:gridCol w:w="9286"/>
          </w:tblGrid>
          <w:tr w:rsidR="00E72FD9">
            <w:tc>
              <w:tcPr>
                <w:tcW w:w="0" w:type="auto"/>
              </w:tcPr>
              <w:p w:rsidR="00E72FD9" w:rsidRDefault="00E72FD9" w:rsidP="00E72FD9">
                <w:pPr>
                  <w:pStyle w:val="a6"/>
                  <w:rPr>
                    <w:b/>
                    <w:bCs/>
                    <w:caps/>
                    <w:sz w:val="72"/>
                    <w:szCs w:val="72"/>
                  </w:rPr>
                </w:pPr>
              </w:p>
            </w:tc>
          </w:tr>
          <w:tr w:rsidR="00E72FD9">
            <w:sdt>
              <w:sdtPr>
                <w:rPr>
                  <w:color w:val="7F7F7F" w:themeColor="background1" w:themeShade="7F"/>
                </w:rPr>
                <w:alias w:val="Απόσπασμα"/>
                <w:id w:val="15676143"/>
                <w:showingPlcHdr/>
                <w:dataBinding w:prefixMappings="xmlns:ns0='http://schemas.microsoft.com/office/2006/coverPageProps'" w:xpath="/ns0:CoverPageProperties[1]/ns0:Abstract[1]" w:storeItemID="{55AF091B-3C7A-41E3-B477-F2FDAA23CFDA}"/>
                <w:text/>
              </w:sdtPr>
              <w:sdtContent>
                <w:tc>
                  <w:tcPr>
                    <w:tcW w:w="0" w:type="auto"/>
                  </w:tcPr>
                  <w:p w:rsidR="00E72FD9" w:rsidRDefault="00897DCF" w:rsidP="00897DCF">
                    <w:pPr>
                      <w:pStyle w:val="a6"/>
                      <w:rPr>
                        <w:color w:val="7F7F7F" w:themeColor="background1" w:themeShade="7F"/>
                      </w:rPr>
                    </w:pPr>
                    <w:r>
                      <w:rPr>
                        <w:color w:val="7F7F7F" w:themeColor="background1" w:themeShade="7F"/>
                      </w:rPr>
                      <w:t xml:space="preserve">     </w:t>
                    </w:r>
                  </w:p>
                </w:tc>
              </w:sdtContent>
            </w:sdt>
          </w:tr>
        </w:tbl>
        <w:sdt>
          <w:sdtPr>
            <w:rPr>
              <w:rFonts w:asciiTheme="minorHAnsi" w:eastAsiaTheme="minorHAnsi" w:hAnsiTheme="minorHAnsi" w:cstheme="minorBidi"/>
              <w:b w:val="0"/>
              <w:bCs w:val="0"/>
              <w:color w:val="auto"/>
              <w:sz w:val="22"/>
              <w:szCs w:val="22"/>
            </w:rPr>
            <w:id w:val="419845396"/>
            <w:docPartObj>
              <w:docPartGallery w:val="Table of Contents"/>
              <w:docPartUnique/>
            </w:docPartObj>
          </w:sdtPr>
          <w:sdtContent>
            <w:p w:rsidR="003D0B1E" w:rsidRDefault="003D0B1E">
              <w:pPr>
                <w:pStyle w:val="a7"/>
              </w:pPr>
              <w:r>
                <w:t>Περιεχόμενα</w:t>
              </w:r>
            </w:p>
            <w:p w:rsidR="003D0B1E" w:rsidRDefault="00B67F4F">
              <w:pPr>
                <w:pStyle w:val="20"/>
                <w:tabs>
                  <w:tab w:val="right" w:leader="dot" w:pos="9060"/>
                </w:tabs>
                <w:rPr>
                  <w:rFonts w:eastAsiaTheme="minorEastAsia"/>
                  <w:noProof/>
                  <w:lang w:eastAsia="el-GR"/>
                </w:rPr>
              </w:pPr>
              <w:r>
                <w:fldChar w:fldCharType="begin"/>
              </w:r>
              <w:r w:rsidR="003D0B1E">
                <w:instrText xml:space="preserve"> TOC \o "1-3" \h \z \u </w:instrText>
              </w:r>
              <w:r>
                <w:fldChar w:fldCharType="separate"/>
              </w:r>
              <w:hyperlink w:anchor="_Toc509779881" w:history="1">
                <w:r w:rsidR="003D0B1E" w:rsidRPr="00F30534">
                  <w:rPr>
                    <w:rStyle w:val="-"/>
                    <w:rFonts w:ascii="Arial" w:eastAsia="Times New Roman" w:hAnsi="Arial" w:cs="Arial"/>
                    <w:noProof/>
                    <w:lang w:val="en-US" w:eastAsia="el-GR"/>
                  </w:rPr>
                  <w:t>Biome</w:t>
                </w:r>
                <w:r w:rsidR="003D0B1E">
                  <w:rPr>
                    <w:noProof/>
                    <w:webHidden/>
                  </w:rPr>
                  <w:tab/>
                </w:r>
                <w:r>
                  <w:rPr>
                    <w:noProof/>
                    <w:webHidden/>
                  </w:rPr>
                  <w:fldChar w:fldCharType="begin"/>
                </w:r>
                <w:r w:rsidR="003D0B1E">
                  <w:rPr>
                    <w:noProof/>
                    <w:webHidden/>
                  </w:rPr>
                  <w:instrText xml:space="preserve"> PAGEREF _Toc509779881 \h </w:instrText>
                </w:r>
                <w:r>
                  <w:rPr>
                    <w:noProof/>
                    <w:webHidden/>
                  </w:rPr>
                </w:r>
                <w:r>
                  <w:rPr>
                    <w:noProof/>
                    <w:webHidden/>
                  </w:rPr>
                  <w:fldChar w:fldCharType="separate"/>
                </w:r>
                <w:r w:rsidR="003D0B1E">
                  <w:rPr>
                    <w:noProof/>
                    <w:webHidden/>
                  </w:rPr>
                  <w:t>3</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2" w:history="1">
                <w:r w:rsidR="003D0B1E" w:rsidRPr="00F30534">
                  <w:rPr>
                    <w:rStyle w:val="-"/>
                    <w:rFonts w:eastAsia="Times New Roman"/>
                    <w:noProof/>
                    <w:lang w:val="en-US" w:eastAsia="el-GR"/>
                  </w:rPr>
                  <w:t>Main article: Biome</w:t>
                </w:r>
                <w:r w:rsidR="003D0B1E">
                  <w:rPr>
                    <w:noProof/>
                    <w:webHidden/>
                  </w:rPr>
                  <w:tab/>
                </w:r>
                <w:r>
                  <w:rPr>
                    <w:noProof/>
                    <w:webHidden/>
                  </w:rPr>
                  <w:fldChar w:fldCharType="begin"/>
                </w:r>
                <w:r w:rsidR="003D0B1E">
                  <w:rPr>
                    <w:noProof/>
                    <w:webHidden/>
                  </w:rPr>
                  <w:instrText xml:space="preserve"> PAGEREF _Toc509779882 \h </w:instrText>
                </w:r>
                <w:r>
                  <w:rPr>
                    <w:noProof/>
                    <w:webHidden/>
                  </w:rPr>
                </w:r>
                <w:r>
                  <w:rPr>
                    <w:noProof/>
                    <w:webHidden/>
                  </w:rPr>
                  <w:fldChar w:fldCharType="separate"/>
                </w:r>
                <w:r w:rsidR="003D0B1E">
                  <w:rPr>
                    <w:noProof/>
                    <w:webHidden/>
                  </w:rPr>
                  <w:t>3</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3" w:history="1">
                <w:r w:rsidR="003D0B1E" w:rsidRPr="00F30534">
                  <w:rPr>
                    <w:rStyle w:val="-"/>
                    <w:rFonts w:ascii="Arial" w:eastAsia="Times New Roman" w:hAnsi="Arial" w:cs="Arial"/>
                    <w:noProof/>
                    <w:lang w:val="en-US" w:eastAsia="el-GR"/>
                  </w:rPr>
                  <w:t>Biosphere</w:t>
                </w:r>
                <w:r w:rsidR="003D0B1E">
                  <w:rPr>
                    <w:noProof/>
                    <w:webHidden/>
                  </w:rPr>
                  <w:tab/>
                </w:r>
                <w:r>
                  <w:rPr>
                    <w:noProof/>
                    <w:webHidden/>
                  </w:rPr>
                  <w:fldChar w:fldCharType="begin"/>
                </w:r>
                <w:r w:rsidR="003D0B1E">
                  <w:rPr>
                    <w:noProof/>
                    <w:webHidden/>
                  </w:rPr>
                  <w:instrText xml:space="preserve"> PAGEREF _Toc509779883 \h </w:instrText>
                </w:r>
                <w:r>
                  <w:rPr>
                    <w:noProof/>
                    <w:webHidden/>
                  </w:rPr>
                </w:r>
                <w:r>
                  <w:rPr>
                    <w:noProof/>
                    <w:webHidden/>
                  </w:rPr>
                  <w:fldChar w:fldCharType="separate"/>
                </w:r>
                <w:r w:rsidR="003D0B1E">
                  <w:rPr>
                    <w:noProof/>
                    <w:webHidden/>
                  </w:rPr>
                  <w:t>4</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4" w:history="1">
                <w:r w:rsidR="003D0B1E" w:rsidRPr="00F30534">
                  <w:rPr>
                    <w:rStyle w:val="-"/>
                    <w:rFonts w:eastAsia="Times New Roman"/>
                    <w:noProof/>
                    <w:lang w:val="en-US" w:eastAsia="el-GR"/>
                  </w:rPr>
                  <w:t>Main article: Biosphere</w:t>
                </w:r>
                <w:r w:rsidR="003D0B1E">
                  <w:rPr>
                    <w:noProof/>
                    <w:webHidden/>
                  </w:rPr>
                  <w:tab/>
                </w:r>
                <w:r>
                  <w:rPr>
                    <w:noProof/>
                    <w:webHidden/>
                  </w:rPr>
                  <w:fldChar w:fldCharType="begin"/>
                </w:r>
                <w:r w:rsidR="003D0B1E">
                  <w:rPr>
                    <w:noProof/>
                    <w:webHidden/>
                  </w:rPr>
                  <w:instrText xml:space="preserve"> PAGEREF _Toc509779884 \h </w:instrText>
                </w:r>
                <w:r>
                  <w:rPr>
                    <w:noProof/>
                    <w:webHidden/>
                  </w:rPr>
                </w:r>
                <w:r>
                  <w:rPr>
                    <w:noProof/>
                    <w:webHidden/>
                  </w:rPr>
                  <w:fldChar w:fldCharType="separate"/>
                </w:r>
                <w:r w:rsidR="003D0B1E">
                  <w:rPr>
                    <w:noProof/>
                    <w:webHidden/>
                  </w:rPr>
                  <w:t>4</w:t>
                </w:r>
                <w:r>
                  <w:rPr>
                    <w:noProof/>
                    <w:webHidden/>
                  </w:rPr>
                  <w:fldChar w:fldCharType="end"/>
                </w:r>
              </w:hyperlink>
            </w:p>
            <w:p w:rsidR="003D0B1E" w:rsidRDefault="00B67F4F">
              <w:pPr>
                <w:pStyle w:val="30"/>
                <w:tabs>
                  <w:tab w:val="right" w:leader="dot" w:pos="9060"/>
                </w:tabs>
                <w:rPr>
                  <w:rFonts w:eastAsiaTheme="minorEastAsia"/>
                  <w:noProof/>
                  <w:lang w:eastAsia="el-GR"/>
                </w:rPr>
              </w:pPr>
              <w:hyperlink w:anchor="_Toc509779885" w:history="1">
                <w:r w:rsidR="003D0B1E" w:rsidRPr="00F30534">
                  <w:rPr>
                    <w:rStyle w:val="-"/>
                    <w:noProof/>
                    <w:lang w:val="en-US"/>
                  </w:rPr>
                  <w:t>See also: Earth's spheres</w:t>
                </w:r>
                <w:r w:rsidR="003D0B1E">
                  <w:rPr>
                    <w:noProof/>
                    <w:webHidden/>
                  </w:rPr>
                  <w:tab/>
                </w:r>
                <w:r>
                  <w:rPr>
                    <w:noProof/>
                    <w:webHidden/>
                  </w:rPr>
                  <w:fldChar w:fldCharType="begin"/>
                </w:r>
                <w:r w:rsidR="003D0B1E">
                  <w:rPr>
                    <w:noProof/>
                    <w:webHidden/>
                  </w:rPr>
                  <w:instrText xml:space="preserve"> PAGEREF _Toc509779885 \h </w:instrText>
                </w:r>
                <w:r>
                  <w:rPr>
                    <w:noProof/>
                    <w:webHidden/>
                  </w:rPr>
                </w:r>
                <w:r>
                  <w:rPr>
                    <w:noProof/>
                    <w:webHidden/>
                  </w:rPr>
                  <w:fldChar w:fldCharType="separate"/>
                </w:r>
                <w:r w:rsidR="003D0B1E">
                  <w:rPr>
                    <w:noProof/>
                    <w:webHidden/>
                  </w:rPr>
                  <w:t>4</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6" w:history="1">
                <w:r w:rsidR="003D0B1E" w:rsidRPr="00F30534">
                  <w:rPr>
                    <w:rStyle w:val="-"/>
                    <w:rFonts w:ascii="Arial" w:eastAsia="Times New Roman" w:hAnsi="Arial" w:cs="Arial"/>
                    <w:noProof/>
                    <w:lang w:val="en-US" w:eastAsia="el-GR"/>
                  </w:rPr>
                  <w:t>Individual ecology</w:t>
                </w:r>
                <w:r w:rsidR="003D0B1E">
                  <w:rPr>
                    <w:noProof/>
                    <w:webHidden/>
                  </w:rPr>
                  <w:tab/>
                </w:r>
                <w:r>
                  <w:rPr>
                    <w:noProof/>
                    <w:webHidden/>
                  </w:rPr>
                  <w:fldChar w:fldCharType="begin"/>
                </w:r>
                <w:r w:rsidR="003D0B1E">
                  <w:rPr>
                    <w:noProof/>
                    <w:webHidden/>
                  </w:rPr>
                  <w:instrText xml:space="preserve"> PAGEREF _Toc509779886 \h </w:instrText>
                </w:r>
                <w:r>
                  <w:rPr>
                    <w:noProof/>
                    <w:webHidden/>
                  </w:rPr>
                </w:r>
                <w:r>
                  <w:rPr>
                    <w:noProof/>
                    <w:webHidden/>
                  </w:rPr>
                  <w:fldChar w:fldCharType="separate"/>
                </w:r>
                <w:r w:rsidR="003D0B1E">
                  <w:rPr>
                    <w:noProof/>
                    <w:webHidden/>
                  </w:rPr>
                  <w:t>5</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7" w:history="1">
                <w:r w:rsidR="003D0B1E" w:rsidRPr="00F30534">
                  <w:rPr>
                    <w:rStyle w:val="-"/>
                    <w:rFonts w:eastAsia="Times New Roman"/>
                    <w:noProof/>
                    <w:lang w:val="en-US" w:eastAsia="el-GR"/>
                  </w:rPr>
                  <w:t>See also: Life history theory, Ecophysiology, and Metabolic theory of ecology</w:t>
                </w:r>
                <w:r w:rsidR="003D0B1E">
                  <w:rPr>
                    <w:noProof/>
                    <w:webHidden/>
                  </w:rPr>
                  <w:tab/>
                </w:r>
                <w:r>
                  <w:rPr>
                    <w:noProof/>
                    <w:webHidden/>
                  </w:rPr>
                  <w:fldChar w:fldCharType="begin"/>
                </w:r>
                <w:r w:rsidR="003D0B1E">
                  <w:rPr>
                    <w:noProof/>
                    <w:webHidden/>
                  </w:rPr>
                  <w:instrText xml:space="preserve"> PAGEREF _Toc509779887 \h </w:instrText>
                </w:r>
                <w:r>
                  <w:rPr>
                    <w:noProof/>
                    <w:webHidden/>
                  </w:rPr>
                </w:r>
                <w:r>
                  <w:rPr>
                    <w:noProof/>
                    <w:webHidden/>
                  </w:rPr>
                  <w:fldChar w:fldCharType="separate"/>
                </w:r>
                <w:r w:rsidR="003D0B1E">
                  <w:rPr>
                    <w:noProof/>
                    <w:webHidden/>
                  </w:rPr>
                  <w:t>5</w:t>
                </w:r>
                <w:r>
                  <w:rPr>
                    <w:noProof/>
                    <w:webHidden/>
                  </w:rPr>
                  <w:fldChar w:fldCharType="end"/>
                </w:r>
              </w:hyperlink>
            </w:p>
            <w:p w:rsidR="003D0B1E" w:rsidRDefault="00B67F4F">
              <w:pPr>
                <w:pStyle w:val="10"/>
                <w:tabs>
                  <w:tab w:val="right" w:leader="dot" w:pos="9060"/>
                </w:tabs>
                <w:rPr>
                  <w:rFonts w:eastAsiaTheme="minorEastAsia"/>
                  <w:noProof/>
                  <w:lang w:eastAsia="el-GR"/>
                </w:rPr>
              </w:pPr>
              <w:hyperlink w:anchor="_Toc509779888" w:history="1">
                <w:r w:rsidR="003D0B1E" w:rsidRPr="00F30534">
                  <w:rPr>
                    <w:rStyle w:val="-"/>
                    <w:rFonts w:ascii="Arial" w:hAnsi="Arial" w:cs="Arial"/>
                    <w:noProof/>
                    <w:lang w:val="en-US"/>
                  </w:rPr>
                  <w:t>Metapopulations and migration</w:t>
                </w:r>
                <w:r w:rsidR="003D0B1E">
                  <w:rPr>
                    <w:noProof/>
                    <w:webHidden/>
                  </w:rPr>
                  <w:tab/>
                </w:r>
                <w:r>
                  <w:rPr>
                    <w:noProof/>
                    <w:webHidden/>
                  </w:rPr>
                  <w:fldChar w:fldCharType="begin"/>
                </w:r>
                <w:r w:rsidR="003D0B1E">
                  <w:rPr>
                    <w:noProof/>
                    <w:webHidden/>
                  </w:rPr>
                  <w:instrText xml:space="preserve"> PAGEREF _Toc509779888 \h </w:instrText>
                </w:r>
                <w:r>
                  <w:rPr>
                    <w:noProof/>
                    <w:webHidden/>
                  </w:rPr>
                </w:r>
                <w:r>
                  <w:rPr>
                    <w:noProof/>
                    <w:webHidden/>
                  </w:rPr>
                  <w:fldChar w:fldCharType="separate"/>
                </w:r>
                <w:r w:rsidR="003D0B1E">
                  <w:rPr>
                    <w:noProof/>
                    <w:webHidden/>
                  </w:rPr>
                  <w:t>6</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89" w:history="1">
                <w:r w:rsidR="003D0B1E" w:rsidRPr="00F30534">
                  <w:rPr>
                    <w:rStyle w:val="-"/>
                    <w:rFonts w:eastAsia="Times New Roman"/>
                    <w:noProof/>
                    <w:lang w:val="en-US" w:eastAsia="el-GR"/>
                  </w:rPr>
                  <w:t>Main article: Metapopulation</w:t>
                </w:r>
                <w:r w:rsidR="003D0B1E">
                  <w:rPr>
                    <w:noProof/>
                    <w:webHidden/>
                  </w:rPr>
                  <w:tab/>
                </w:r>
                <w:r>
                  <w:rPr>
                    <w:noProof/>
                    <w:webHidden/>
                  </w:rPr>
                  <w:fldChar w:fldCharType="begin"/>
                </w:r>
                <w:r w:rsidR="003D0B1E">
                  <w:rPr>
                    <w:noProof/>
                    <w:webHidden/>
                  </w:rPr>
                  <w:instrText xml:space="preserve"> PAGEREF _Toc509779889 \h </w:instrText>
                </w:r>
                <w:r>
                  <w:rPr>
                    <w:noProof/>
                    <w:webHidden/>
                  </w:rPr>
                </w:r>
                <w:r>
                  <w:rPr>
                    <w:noProof/>
                    <w:webHidden/>
                  </w:rPr>
                  <w:fldChar w:fldCharType="separate"/>
                </w:r>
                <w:r w:rsidR="003D0B1E">
                  <w:rPr>
                    <w:noProof/>
                    <w:webHidden/>
                  </w:rPr>
                  <w:t>6</w:t>
                </w:r>
                <w:r>
                  <w:rPr>
                    <w:noProof/>
                    <w:webHidden/>
                  </w:rPr>
                  <w:fldChar w:fldCharType="end"/>
                </w:r>
              </w:hyperlink>
            </w:p>
            <w:p w:rsidR="003D0B1E" w:rsidRDefault="00B67F4F">
              <w:pPr>
                <w:pStyle w:val="30"/>
                <w:tabs>
                  <w:tab w:val="right" w:leader="dot" w:pos="9060"/>
                </w:tabs>
                <w:rPr>
                  <w:rFonts w:eastAsiaTheme="minorEastAsia"/>
                  <w:noProof/>
                  <w:lang w:eastAsia="el-GR"/>
                </w:rPr>
              </w:pPr>
              <w:hyperlink w:anchor="_Toc509779890" w:history="1">
                <w:r w:rsidR="003D0B1E" w:rsidRPr="00F30534">
                  <w:rPr>
                    <w:rStyle w:val="-"/>
                    <w:noProof/>
                    <w:lang w:val="en-US"/>
                  </w:rPr>
                  <w:t>See also: Animal migration</w:t>
                </w:r>
                <w:r w:rsidR="003D0B1E">
                  <w:rPr>
                    <w:noProof/>
                    <w:webHidden/>
                  </w:rPr>
                  <w:tab/>
                </w:r>
                <w:r>
                  <w:rPr>
                    <w:noProof/>
                    <w:webHidden/>
                  </w:rPr>
                  <w:fldChar w:fldCharType="begin"/>
                </w:r>
                <w:r w:rsidR="003D0B1E">
                  <w:rPr>
                    <w:noProof/>
                    <w:webHidden/>
                  </w:rPr>
                  <w:instrText xml:space="preserve"> PAGEREF _Toc509779890 \h </w:instrText>
                </w:r>
                <w:r>
                  <w:rPr>
                    <w:noProof/>
                    <w:webHidden/>
                  </w:rPr>
                </w:r>
                <w:r>
                  <w:rPr>
                    <w:noProof/>
                    <w:webHidden/>
                  </w:rPr>
                  <w:fldChar w:fldCharType="separate"/>
                </w:r>
                <w:r w:rsidR="003D0B1E">
                  <w:rPr>
                    <w:noProof/>
                    <w:webHidden/>
                  </w:rPr>
                  <w:t>6</w:t>
                </w:r>
                <w:r>
                  <w:rPr>
                    <w:noProof/>
                    <w:webHidden/>
                  </w:rPr>
                  <w:fldChar w:fldCharType="end"/>
                </w:r>
              </w:hyperlink>
            </w:p>
            <w:p w:rsidR="003D0B1E" w:rsidRDefault="00B67F4F">
              <w:pPr>
                <w:pStyle w:val="10"/>
                <w:tabs>
                  <w:tab w:val="right" w:leader="dot" w:pos="9060"/>
                </w:tabs>
                <w:rPr>
                  <w:rFonts w:eastAsiaTheme="minorEastAsia"/>
                  <w:noProof/>
                  <w:lang w:eastAsia="el-GR"/>
                </w:rPr>
              </w:pPr>
              <w:hyperlink w:anchor="_Toc509779891" w:history="1">
                <w:r w:rsidR="003D0B1E" w:rsidRPr="00F30534">
                  <w:rPr>
                    <w:rStyle w:val="-"/>
                    <w:rFonts w:ascii="Arial" w:eastAsia="Times New Roman" w:hAnsi="Arial" w:cs="Arial"/>
                    <w:noProof/>
                    <w:lang w:val="en-US" w:eastAsia="el-GR"/>
                  </w:rPr>
                  <w:t>Holism</w:t>
                </w:r>
                <w:r w:rsidR="003D0B1E">
                  <w:rPr>
                    <w:noProof/>
                    <w:webHidden/>
                  </w:rPr>
                  <w:tab/>
                </w:r>
                <w:r>
                  <w:rPr>
                    <w:noProof/>
                    <w:webHidden/>
                  </w:rPr>
                  <w:fldChar w:fldCharType="begin"/>
                </w:r>
                <w:r w:rsidR="003D0B1E">
                  <w:rPr>
                    <w:noProof/>
                    <w:webHidden/>
                  </w:rPr>
                  <w:instrText xml:space="preserve"> PAGEREF _Toc509779891 \h </w:instrText>
                </w:r>
                <w:r>
                  <w:rPr>
                    <w:noProof/>
                    <w:webHidden/>
                  </w:rPr>
                </w:r>
                <w:r>
                  <w:rPr>
                    <w:noProof/>
                    <w:webHidden/>
                  </w:rPr>
                  <w:fldChar w:fldCharType="separate"/>
                </w:r>
                <w:r w:rsidR="003D0B1E">
                  <w:rPr>
                    <w:noProof/>
                    <w:webHidden/>
                  </w:rPr>
                  <w:t>7</w:t>
                </w:r>
                <w:r>
                  <w:rPr>
                    <w:noProof/>
                    <w:webHidden/>
                  </w:rPr>
                  <w:fldChar w:fldCharType="end"/>
                </w:r>
              </w:hyperlink>
            </w:p>
            <w:p w:rsidR="003D0B1E" w:rsidRDefault="00B67F4F">
              <w:pPr>
                <w:pStyle w:val="20"/>
                <w:tabs>
                  <w:tab w:val="right" w:leader="dot" w:pos="9060"/>
                </w:tabs>
                <w:rPr>
                  <w:rFonts w:eastAsiaTheme="minorEastAsia"/>
                  <w:noProof/>
                  <w:lang w:eastAsia="el-GR"/>
                </w:rPr>
              </w:pPr>
              <w:hyperlink w:anchor="_Toc509779892" w:history="1">
                <w:r w:rsidR="003D0B1E" w:rsidRPr="00F30534">
                  <w:rPr>
                    <w:rStyle w:val="-"/>
                    <w:rFonts w:eastAsia="Times New Roman"/>
                    <w:noProof/>
                    <w:lang w:val="en-US" w:eastAsia="el-GR"/>
                  </w:rPr>
                  <w:t>Main article: Holism</w:t>
                </w:r>
                <w:r w:rsidR="003D0B1E">
                  <w:rPr>
                    <w:noProof/>
                    <w:webHidden/>
                  </w:rPr>
                  <w:tab/>
                </w:r>
                <w:r>
                  <w:rPr>
                    <w:noProof/>
                    <w:webHidden/>
                  </w:rPr>
                  <w:fldChar w:fldCharType="begin"/>
                </w:r>
                <w:r w:rsidR="003D0B1E">
                  <w:rPr>
                    <w:noProof/>
                    <w:webHidden/>
                  </w:rPr>
                  <w:instrText xml:space="preserve"> PAGEREF _Toc509779892 \h </w:instrText>
                </w:r>
                <w:r>
                  <w:rPr>
                    <w:noProof/>
                    <w:webHidden/>
                  </w:rPr>
                </w:r>
                <w:r>
                  <w:rPr>
                    <w:noProof/>
                    <w:webHidden/>
                  </w:rPr>
                  <w:fldChar w:fldCharType="separate"/>
                </w:r>
                <w:r w:rsidR="003D0B1E">
                  <w:rPr>
                    <w:noProof/>
                    <w:webHidden/>
                  </w:rPr>
                  <w:t>7</w:t>
                </w:r>
                <w:r>
                  <w:rPr>
                    <w:noProof/>
                    <w:webHidden/>
                  </w:rPr>
                  <w:fldChar w:fldCharType="end"/>
                </w:r>
              </w:hyperlink>
            </w:p>
            <w:p w:rsidR="003D0B1E" w:rsidRDefault="00B67F4F">
              <w:r>
                <w:fldChar w:fldCharType="end"/>
              </w:r>
            </w:p>
          </w:sdtContent>
        </w:sdt>
        <w:p w:rsidR="00E72FD9" w:rsidRDefault="00E72FD9"/>
        <w:p w:rsidR="00E72FD9" w:rsidRDefault="00E72FD9">
          <w:pPr>
            <w:rPr>
              <w:rFonts w:ascii="Arial" w:eastAsia="Times New Roman" w:hAnsi="Arial" w:cs="Arial"/>
              <w:b/>
              <w:bCs/>
              <w:color w:val="FF0000"/>
              <w:sz w:val="34"/>
              <w:szCs w:val="34"/>
              <w:lang w:val="en-US" w:eastAsia="el-GR"/>
            </w:rPr>
          </w:pPr>
          <w:r w:rsidRPr="00E72FD9">
            <w:rPr>
              <w:rFonts w:ascii="Arial" w:eastAsia="Times New Roman" w:hAnsi="Arial" w:cs="Arial"/>
              <w:color w:val="FF0000"/>
              <w:sz w:val="34"/>
              <w:szCs w:val="34"/>
              <w:lang w:eastAsia="el-GR"/>
            </w:rPr>
            <w:br w:type="page"/>
          </w:r>
        </w:p>
      </w:sdtContent>
    </w:sdt>
    <w:p w:rsidR="00FC4BDE" w:rsidRPr="00F77B39" w:rsidRDefault="00FC4BDE" w:rsidP="00505D4A">
      <w:pPr>
        <w:pStyle w:val="2"/>
        <w:spacing w:before="0" w:after="380"/>
        <w:rPr>
          <w:rFonts w:ascii="Arial" w:eastAsia="Times New Roman" w:hAnsi="Arial" w:cs="Arial"/>
          <w:color w:val="FF0000"/>
          <w:sz w:val="34"/>
          <w:szCs w:val="34"/>
          <w:lang w:val="en-US" w:eastAsia="el-GR"/>
        </w:rPr>
      </w:pPr>
      <w:bookmarkStart w:id="0" w:name="_Toc509779881"/>
      <w:r w:rsidRPr="00F77B39">
        <w:rPr>
          <w:rFonts w:ascii="Arial" w:eastAsia="Times New Roman" w:hAnsi="Arial" w:cs="Arial"/>
          <w:color w:val="FF0000"/>
          <w:sz w:val="34"/>
          <w:szCs w:val="34"/>
          <w:lang w:val="en-US" w:eastAsia="el-GR"/>
        </w:rPr>
        <w:lastRenderedPageBreak/>
        <w:t>Biome</w:t>
      </w:r>
      <w:bookmarkEnd w:id="0"/>
    </w:p>
    <w:p w:rsidR="00FC4BDE" w:rsidRPr="00F77B39" w:rsidRDefault="00FC4BDE" w:rsidP="00505D4A">
      <w:pPr>
        <w:pStyle w:val="2"/>
        <w:rPr>
          <w:rFonts w:eastAsia="Times New Roman"/>
          <w:lang w:val="en-US" w:eastAsia="el-GR"/>
        </w:rPr>
      </w:pPr>
      <w:bookmarkStart w:id="1" w:name="_Toc509779882"/>
      <w:r w:rsidRPr="00F77B39">
        <w:rPr>
          <w:rFonts w:eastAsia="Times New Roman"/>
          <w:lang w:val="en-US" w:eastAsia="el-GR"/>
        </w:rPr>
        <w:t xml:space="preserve">Main article: </w:t>
      </w:r>
      <w:hyperlink r:id="rId8" w:tooltip="Biome" w:history="1">
        <w:r w:rsidRPr="00F77B39">
          <w:rPr>
            <w:rFonts w:eastAsia="Times New Roman"/>
            <w:color w:val="0000FF"/>
            <w:u w:val="single"/>
            <w:lang w:val="en-US" w:eastAsia="el-GR"/>
          </w:rPr>
          <w:t>Biome</w:t>
        </w:r>
        <w:bookmarkEnd w:id="1"/>
      </w:hyperlink>
    </w:p>
    <w:p w:rsidR="00FC4BDE" w:rsidRPr="00897DCF" w:rsidRDefault="00FC4BDE" w:rsidP="009C1171">
      <w:pPr>
        <w:spacing w:after="240" w:line="312" w:lineRule="auto"/>
        <w:ind w:firstLine="709"/>
        <w:rPr>
          <w:rFonts w:ascii="Times New Roman" w:hAnsi="Times New Roman" w:cs="Times New Roman"/>
          <w:sz w:val="24"/>
          <w:szCs w:val="24"/>
          <w:lang w:val="en-US" w:eastAsia="el-GR"/>
        </w:rPr>
      </w:pPr>
      <w:r w:rsidRPr="00897DCF">
        <w:rPr>
          <w:rFonts w:ascii="Times New Roman" w:hAnsi="Times New Roman" w:cs="Times New Roman"/>
          <w:color w:val="000000" w:themeColor="text1"/>
          <w:sz w:val="24"/>
          <w:szCs w:val="24"/>
          <w:lang w:val="en-US" w:eastAsia="el-GR"/>
        </w:rPr>
        <w:t xml:space="preserve">Biomes are </w:t>
      </w:r>
      <w:ins w:id="2" w:author="Χρήστης των Windows" w:date="2018-03-26T20:23:00Z">
        <w:r w:rsidR="005D1AAC">
          <w:rPr>
            <w:rFonts w:ascii="Times New Roman" w:hAnsi="Times New Roman" w:cs="Times New Roman"/>
            <w:color w:val="000000" w:themeColor="text1"/>
            <w:sz w:val="24"/>
            <w:szCs w:val="24"/>
            <w:lang w:val="en-US" w:eastAsia="el-GR"/>
          </w:rPr>
          <w:t>bigger</w:t>
        </w:r>
      </w:ins>
      <w:del w:id="3" w:author="Χρήστης των Windows" w:date="2018-03-26T20:23:00Z">
        <w:r w:rsidRPr="00897DCF" w:rsidDel="005D1AAC">
          <w:rPr>
            <w:rFonts w:ascii="Times New Roman" w:hAnsi="Times New Roman" w:cs="Times New Roman"/>
            <w:color w:val="000000" w:themeColor="text1"/>
            <w:sz w:val="24"/>
            <w:szCs w:val="24"/>
            <w:lang w:val="en-US" w:eastAsia="el-GR"/>
          </w:rPr>
          <w:delText>larger</w:delText>
        </w:r>
      </w:del>
      <w:r w:rsidRPr="00897DCF">
        <w:rPr>
          <w:rFonts w:ascii="Times New Roman" w:hAnsi="Times New Roman" w:cs="Times New Roman"/>
          <w:color w:val="000000" w:themeColor="text1"/>
          <w:sz w:val="24"/>
          <w:szCs w:val="24"/>
          <w:lang w:val="en-US" w:eastAsia="el-GR"/>
        </w:rPr>
        <w:t xml:space="preserve"> units of organization that categorize regions of the Earth's ecosystems, mainly according to the structure and composition of vegetation.</w:t>
      </w:r>
      <w:hyperlink r:id="rId9" w:anchor="cite_note-Palmer94-42" w:history="1">
        <w:r w:rsidRPr="00897DCF">
          <w:rPr>
            <w:rFonts w:ascii="Times New Roman" w:hAnsi="Times New Roman" w:cs="Times New Roman"/>
            <w:color w:val="000000" w:themeColor="text1"/>
            <w:sz w:val="24"/>
            <w:szCs w:val="24"/>
            <w:vertAlign w:val="superscript"/>
            <w:lang w:val="en-US" w:eastAsia="el-GR"/>
          </w:rPr>
          <w:t>[42]</w:t>
        </w:r>
      </w:hyperlink>
      <w:r w:rsidRPr="00897DCF">
        <w:rPr>
          <w:rFonts w:ascii="Times New Roman" w:hAnsi="Times New Roman" w:cs="Times New Roman"/>
          <w:color w:val="000000" w:themeColor="text1"/>
          <w:sz w:val="24"/>
          <w:szCs w:val="24"/>
          <w:lang w:val="en-US" w:eastAsia="el-GR"/>
        </w:rPr>
        <w:t xml:space="preserve"> There are </w:t>
      </w:r>
      <w:proofErr w:type="spellStart"/>
      <w:ins w:id="4" w:author="Χρήστης των Windows" w:date="2018-03-26T20:24:00Z">
        <w:r w:rsidR="005D1AAC">
          <w:rPr>
            <w:rFonts w:ascii="Times New Roman" w:hAnsi="Times New Roman" w:cs="Times New Roman"/>
            <w:color w:val="000000" w:themeColor="text1"/>
            <w:sz w:val="24"/>
            <w:szCs w:val="24"/>
            <w:lang w:val="en-US" w:eastAsia="el-GR"/>
          </w:rPr>
          <w:t>distingt</w:t>
        </w:r>
      </w:ins>
      <w:proofErr w:type="spellEnd"/>
      <w:del w:id="5" w:author="Χρήστης των Windows" w:date="2018-03-26T20:24:00Z">
        <w:r w:rsidRPr="00897DCF" w:rsidDel="005D1AAC">
          <w:rPr>
            <w:rFonts w:ascii="Times New Roman" w:hAnsi="Times New Roman" w:cs="Times New Roman"/>
            <w:color w:val="000000" w:themeColor="text1"/>
            <w:sz w:val="24"/>
            <w:szCs w:val="24"/>
            <w:lang w:val="en-US" w:eastAsia="el-GR"/>
          </w:rPr>
          <w:delText>different</w:delText>
        </w:r>
      </w:del>
      <w:r w:rsidRPr="00897DCF">
        <w:rPr>
          <w:rFonts w:ascii="Times New Roman" w:hAnsi="Times New Roman" w:cs="Times New Roman"/>
          <w:color w:val="000000" w:themeColor="text1"/>
          <w:sz w:val="24"/>
          <w:szCs w:val="24"/>
          <w:lang w:val="en-US" w:eastAsia="el-GR"/>
        </w:rPr>
        <w:t xml:space="preserve"> methods to define the continental boundaries of biomes dominated by different </w:t>
      </w:r>
      <w:ins w:id="6" w:author="Χρήστης των Windows" w:date="2018-03-26T20:25:00Z">
        <w:r w:rsidR="005D1AAC">
          <w:rPr>
            <w:rFonts w:ascii="Times New Roman" w:hAnsi="Times New Roman" w:cs="Times New Roman"/>
            <w:color w:val="000000" w:themeColor="text1"/>
            <w:sz w:val="24"/>
            <w:szCs w:val="24"/>
            <w:lang w:val="en-US" w:eastAsia="el-GR"/>
          </w:rPr>
          <w:t>practical</w:t>
        </w:r>
      </w:ins>
      <w:del w:id="7" w:author="Χρήστης των Windows" w:date="2018-03-26T20:25:00Z">
        <w:r w:rsidRPr="00897DCF" w:rsidDel="005D1AAC">
          <w:rPr>
            <w:rFonts w:ascii="Times New Roman" w:hAnsi="Times New Roman" w:cs="Times New Roman"/>
            <w:color w:val="000000" w:themeColor="text1"/>
            <w:sz w:val="24"/>
            <w:szCs w:val="24"/>
            <w:lang w:val="en-US" w:eastAsia="el-GR"/>
          </w:rPr>
          <w:delText>functional</w:delText>
        </w:r>
      </w:del>
      <w:r w:rsidRPr="00897DCF">
        <w:rPr>
          <w:rFonts w:ascii="Times New Roman" w:hAnsi="Times New Roman" w:cs="Times New Roman"/>
          <w:color w:val="000000" w:themeColor="text1"/>
          <w:sz w:val="24"/>
          <w:szCs w:val="24"/>
          <w:lang w:val="en-US" w:eastAsia="el-GR"/>
        </w:rPr>
        <w:t xml:space="preserve"> types of vegetative communities that are limited in distribution by climate, precipitation, weather and other environmental variables. Biomes include </w:t>
      </w:r>
      <w:r w:rsidR="00B67F4F" w:rsidRPr="00897DCF">
        <w:rPr>
          <w:color w:val="000000" w:themeColor="text1"/>
        </w:rPr>
        <w:fldChar w:fldCharType="begin"/>
      </w:r>
      <w:r w:rsidR="00B67F4F" w:rsidRPr="00897DCF">
        <w:rPr>
          <w:color w:val="000000" w:themeColor="text1"/>
          <w:lang w:val="en-US"/>
        </w:rPr>
        <w:instrText>HYPERLINK "https://en.wikipedia.org/wiki/Tropical_rainforest" \o "Tropical rainforest"</w:instrText>
      </w:r>
      <w:r w:rsidR="00B67F4F" w:rsidRPr="00897DCF">
        <w:rPr>
          <w:color w:val="000000" w:themeColor="text1"/>
        </w:rPr>
        <w:fldChar w:fldCharType="separate"/>
      </w:r>
      <w:ins w:id="8" w:author="Χρήστης των Windows" w:date="2018-03-26T20:27:00Z">
        <w:r w:rsidR="005D1AAC">
          <w:rPr>
            <w:rFonts w:ascii="Times New Roman" w:hAnsi="Times New Roman" w:cs="Times New Roman"/>
            <w:color w:val="000000" w:themeColor="text1"/>
            <w:sz w:val="24"/>
            <w:szCs w:val="24"/>
            <w:lang w:val="en-US" w:eastAsia="el-GR"/>
          </w:rPr>
          <w:t>warm</w:t>
        </w:r>
      </w:ins>
      <w:del w:id="9" w:author="Χρήστης των Windows" w:date="2018-03-26T20:26:00Z">
        <w:r w:rsidRPr="00897DCF" w:rsidDel="005D1AAC">
          <w:rPr>
            <w:rFonts w:ascii="Times New Roman" w:hAnsi="Times New Roman" w:cs="Times New Roman"/>
            <w:color w:val="000000" w:themeColor="text1"/>
            <w:sz w:val="24"/>
            <w:szCs w:val="24"/>
            <w:lang w:val="en-US" w:eastAsia="el-GR"/>
          </w:rPr>
          <w:delText>tropical</w:delText>
        </w:r>
      </w:del>
      <w:r w:rsidRPr="00897DCF">
        <w:rPr>
          <w:rFonts w:ascii="Times New Roman" w:hAnsi="Times New Roman" w:cs="Times New Roman"/>
          <w:color w:val="000000" w:themeColor="text1"/>
          <w:sz w:val="24"/>
          <w:szCs w:val="24"/>
          <w:lang w:val="en-US" w:eastAsia="el-GR"/>
        </w:rPr>
        <w:t xml:space="preserve"> rainforest</w:t>
      </w:r>
      <w:r w:rsidR="00B67F4F" w:rsidRPr="00897DCF">
        <w:rPr>
          <w:color w:val="000000" w:themeColor="text1"/>
        </w:rPr>
        <w:fldChar w:fldCharType="end"/>
      </w:r>
      <w:r w:rsidRPr="00897DCF">
        <w:rPr>
          <w:rFonts w:ascii="Times New Roman" w:hAnsi="Times New Roman" w:cs="Times New Roman"/>
          <w:color w:val="000000" w:themeColor="text1"/>
          <w:sz w:val="24"/>
          <w:szCs w:val="24"/>
          <w:lang w:val="en-US" w:eastAsia="el-GR"/>
        </w:rPr>
        <w:t xml:space="preserve">, </w:t>
      </w:r>
      <w:hyperlink r:id="rId10" w:tooltip="Temperate broadleaf and mixed forest" w:history="1">
        <w:r w:rsidRPr="00897DCF">
          <w:rPr>
            <w:rFonts w:ascii="Times New Roman" w:hAnsi="Times New Roman" w:cs="Times New Roman"/>
            <w:color w:val="000000" w:themeColor="text1"/>
            <w:sz w:val="24"/>
            <w:szCs w:val="24"/>
            <w:lang w:val="en-US" w:eastAsia="el-GR"/>
          </w:rPr>
          <w:t>temperate broadleaf and mixed forest</w:t>
        </w:r>
      </w:hyperlink>
      <w:r w:rsidRPr="00897DCF">
        <w:rPr>
          <w:rFonts w:ascii="Times New Roman" w:hAnsi="Times New Roman" w:cs="Times New Roman"/>
          <w:color w:val="000000" w:themeColor="text1"/>
          <w:sz w:val="24"/>
          <w:szCs w:val="24"/>
          <w:lang w:val="en-US" w:eastAsia="el-GR"/>
        </w:rPr>
        <w:t xml:space="preserve">, </w:t>
      </w:r>
      <w:hyperlink r:id="rId11" w:tooltip="Temperate deciduous forest" w:history="1">
        <w:r w:rsidRPr="00897DCF">
          <w:rPr>
            <w:rFonts w:ascii="Times New Roman" w:hAnsi="Times New Roman" w:cs="Times New Roman"/>
            <w:color w:val="000000" w:themeColor="text1"/>
            <w:sz w:val="24"/>
            <w:szCs w:val="24"/>
            <w:lang w:val="en-US" w:eastAsia="el-GR"/>
          </w:rPr>
          <w:t>temperate deciduous forest</w:t>
        </w:r>
      </w:hyperlink>
      <w:r w:rsidRPr="00897DCF">
        <w:rPr>
          <w:rFonts w:ascii="Times New Roman" w:hAnsi="Times New Roman" w:cs="Times New Roman"/>
          <w:color w:val="000000" w:themeColor="text1"/>
          <w:sz w:val="24"/>
          <w:szCs w:val="24"/>
          <w:lang w:val="en-US" w:eastAsia="el-GR"/>
        </w:rPr>
        <w:t xml:space="preserve">, </w:t>
      </w:r>
      <w:hyperlink r:id="rId12" w:tooltip="Taiga" w:history="1">
        <w:r w:rsidRPr="00897DCF">
          <w:rPr>
            <w:rFonts w:ascii="Times New Roman" w:hAnsi="Times New Roman" w:cs="Times New Roman"/>
            <w:color w:val="000000" w:themeColor="text1"/>
            <w:sz w:val="24"/>
            <w:szCs w:val="24"/>
            <w:lang w:val="en-US" w:eastAsia="el-GR"/>
          </w:rPr>
          <w:t>taiga</w:t>
        </w:r>
      </w:hyperlink>
      <w:r w:rsidRPr="00897DCF">
        <w:rPr>
          <w:rFonts w:ascii="Times New Roman" w:hAnsi="Times New Roman" w:cs="Times New Roman"/>
          <w:color w:val="000000" w:themeColor="text1"/>
          <w:sz w:val="24"/>
          <w:szCs w:val="24"/>
          <w:lang w:val="en-US" w:eastAsia="el-GR"/>
        </w:rPr>
        <w:t xml:space="preserve">, </w:t>
      </w:r>
      <w:hyperlink r:id="rId13" w:tooltip="Tundra" w:history="1">
        <w:r w:rsidRPr="00897DCF">
          <w:rPr>
            <w:rFonts w:ascii="Times New Roman" w:hAnsi="Times New Roman" w:cs="Times New Roman"/>
            <w:color w:val="000000" w:themeColor="text1"/>
            <w:sz w:val="24"/>
            <w:szCs w:val="24"/>
            <w:lang w:val="en-US" w:eastAsia="el-GR"/>
          </w:rPr>
          <w:t>tundra</w:t>
        </w:r>
      </w:hyperlink>
      <w:r w:rsidRPr="00897DCF">
        <w:rPr>
          <w:rFonts w:ascii="Times New Roman" w:hAnsi="Times New Roman" w:cs="Times New Roman"/>
          <w:color w:val="000000" w:themeColor="text1"/>
          <w:sz w:val="24"/>
          <w:szCs w:val="24"/>
          <w:lang w:val="en-US" w:eastAsia="el-GR"/>
        </w:rPr>
        <w:t xml:space="preserve">, </w:t>
      </w:r>
      <w:hyperlink r:id="rId14" w:tooltip="Hot desert" w:history="1">
        <w:r w:rsidRPr="00897DCF">
          <w:rPr>
            <w:rFonts w:ascii="Times New Roman" w:hAnsi="Times New Roman" w:cs="Times New Roman"/>
            <w:color w:val="000000" w:themeColor="text1"/>
            <w:sz w:val="24"/>
            <w:szCs w:val="24"/>
            <w:lang w:val="en-US" w:eastAsia="el-GR"/>
          </w:rPr>
          <w:t>hot desert</w:t>
        </w:r>
      </w:hyperlink>
      <w:r w:rsidRPr="00897DCF">
        <w:rPr>
          <w:rFonts w:ascii="Times New Roman" w:hAnsi="Times New Roman" w:cs="Times New Roman"/>
          <w:color w:val="000000" w:themeColor="text1"/>
          <w:sz w:val="24"/>
          <w:szCs w:val="24"/>
          <w:lang w:val="en-US" w:eastAsia="el-GR"/>
        </w:rPr>
        <w:t xml:space="preserve">, and </w:t>
      </w:r>
      <w:hyperlink r:id="rId15" w:tooltip="Polar desert" w:history="1">
        <w:r w:rsidRPr="00897DCF">
          <w:rPr>
            <w:rFonts w:ascii="Times New Roman" w:hAnsi="Times New Roman" w:cs="Times New Roman"/>
            <w:color w:val="000000" w:themeColor="text1"/>
            <w:sz w:val="24"/>
            <w:szCs w:val="24"/>
            <w:lang w:val="en-US" w:eastAsia="el-GR"/>
          </w:rPr>
          <w:t>polar desert</w:t>
        </w:r>
      </w:hyperlink>
      <w:r w:rsidRPr="00897DCF">
        <w:rPr>
          <w:rFonts w:ascii="Times New Roman" w:hAnsi="Times New Roman" w:cs="Times New Roman"/>
          <w:color w:val="000000" w:themeColor="text1"/>
          <w:sz w:val="24"/>
          <w:szCs w:val="24"/>
          <w:lang w:val="en-US" w:eastAsia="el-GR"/>
        </w:rPr>
        <w:t>.</w:t>
      </w:r>
      <w:hyperlink r:id="rId16" w:anchor="cite_note-Prentice92-43" w:history="1">
        <w:r w:rsidRPr="00897DCF">
          <w:rPr>
            <w:rFonts w:ascii="Times New Roman" w:hAnsi="Times New Roman" w:cs="Times New Roman"/>
            <w:color w:val="000000" w:themeColor="text1"/>
            <w:sz w:val="24"/>
            <w:szCs w:val="24"/>
            <w:vertAlign w:val="superscript"/>
            <w:lang w:val="en-US" w:eastAsia="el-GR"/>
          </w:rPr>
          <w:t>[43]</w:t>
        </w:r>
      </w:hyperlink>
      <w:r w:rsidRPr="00897DCF">
        <w:rPr>
          <w:rFonts w:ascii="Times New Roman" w:hAnsi="Times New Roman" w:cs="Times New Roman"/>
          <w:color w:val="000000" w:themeColor="text1"/>
          <w:sz w:val="24"/>
          <w:szCs w:val="24"/>
          <w:lang w:val="en-US" w:eastAsia="el-GR"/>
        </w:rPr>
        <w:t xml:space="preserve"> Other researchers have recently categorized other biomes, such as the human and oceanic </w:t>
      </w:r>
      <w:hyperlink r:id="rId17" w:tooltip="Microbiome" w:history="1">
        <w:proofErr w:type="spellStart"/>
        <w:r w:rsidRPr="00897DCF">
          <w:rPr>
            <w:rFonts w:ascii="Times New Roman" w:hAnsi="Times New Roman" w:cs="Times New Roman"/>
            <w:color w:val="000000" w:themeColor="text1"/>
            <w:sz w:val="24"/>
            <w:szCs w:val="24"/>
            <w:lang w:val="en-US" w:eastAsia="el-GR"/>
          </w:rPr>
          <w:t>microbiomes</w:t>
        </w:r>
        <w:proofErr w:type="spellEnd"/>
      </w:hyperlink>
      <w:r w:rsidRPr="00897DCF">
        <w:rPr>
          <w:rFonts w:ascii="Times New Roman" w:hAnsi="Times New Roman" w:cs="Times New Roman"/>
          <w:color w:val="000000" w:themeColor="text1"/>
          <w:sz w:val="24"/>
          <w:szCs w:val="24"/>
          <w:lang w:val="en-US" w:eastAsia="el-GR"/>
        </w:rPr>
        <w:t xml:space="preserve">. To a </w:t>
      </w:r>
      <w:hyperlink r:id="rId18" w:tooltip="Microorganism" w:history="1">
        <w:r w:rsidRPr="00897DCF">
          <w:rPr>
            <w:rFonts w:ascii="Times New Roman" w:hAnsi="Times New Roman" w:cs="Times New Roman"/>
            <w:color w:val="000000" w:themeColor="text1"/>
            <w:sz w:val="24"/>
            <w:szCs w:val="24"/>
            <w:lang w:val="en-US" w:eastAsia="el-GR"/>
          </w:rPr>
          <w:t>microbe</w:t>
        </w:r>
      </w:hyperlink>
      <w:r w:rsidRPr="00897DCF">
        <w:rPr>
          <w:rFonts w:ascii="Times New Roman" w:hAnsi="Times New Roman" w:cs="Times New Roman"/>
          <w:color w:val="000000" w:themeColor="text1"/>
          <w:sz w:val="24"/>
          <w:szCs w:val="24"/>
          <w:lang w:val="en-US" w:eastAsia="el-GR"/>
        </w:rPr>
        <w:t>, the human body is a habitat and a landscape.</w:t>
      </w:r>
      <w:hyperlink r:id="rId19" w:anchor="cite_note-Turnbaugh07-44" w:history="1">
        <w:r w:rsidRPr="00897DCF">
          <w:rPr>
            <w:rFonts w:ascii="Times New Roman" w:hAnsi="Times New Roman" w:cs="Times New Roman"/>
            <w:color w:val="000000" w:themeColor="text1"/>
            <w:sz w:val="24"/>
            <w:szCs w:val="24"/>
            <w:vertAlign w:val="superscript"/>
            <w:lang w:val="en-US" w:eastAsia="el-GR"/>
          </w:rPr>
          <w:t>[44]</w:t>
        </w:r>
      </w:hyperlink>
      <w:r w:rsidRPr="00897DCF">
        <w:rPr>
          <w:rFonts w:ascii="Times New Roman" w:hAnsi="Times New Roman" w:cs="Times New Roman"/>
          <w:color w:val="000000" w:themeColor="text1"/>
          <w:sz w:val="24"/>
          <w:szCs w:val="24"/>
          <w:lang w:val="en-US" w:eastAsia="el-GR"/>
        </w:rPr>
        <w:t xml:space="preserve"> </w:t>
      </w:r>
      <w:proofErr w:type="spellStart"/>
      <w:r w:rsidRPr="00897DCF">
        <w:rPr>
          <w:rFonts w:ascii="Times New Roman" w:hAnsi="Times New Roman" w:cs="Times New Roman"/>
          <w:color w:val="000000" w:themeColor="text1"/>
          <w:sz w:val="24"/>
          <w:szCs w:val="24"/>
          <w:lang w:val="en-US" w:eastAsia="el-GR"/>
        </w:rPr>
        <w:t>Microbiomes</w:t>
      </w:r>
      <w:proofErr w:type="spellEnd"/>
      <w:r w:rsidRPr="00897DCF">
        <w:rPr>
          <w:rFonts w:ascii="Times New Roman" w:hAnsi="Times New Roman" w:cs="Times New Roman"/>
          <w:color w:val="000000" w:themeColor="text1"/>
          <w:sz w:val="24"/>
          <w:szCs w:val="24"/>
          <w:lang w:val="en-US" w:eastAsia="el-GR"/>
        </w:rPr>
        <w:t xml:space="preserve"> were discovered largely through advances in </w:t>
      </w:r>
      <w:hyperlink r:id="rId20" w:tooltip="Molecular genetics" w:history="1">
        <w:r w:rsidRPr="00897DCF">
          <w:rPr>
            <w:rFonts w:ascii="Times New Roman" w:hAnsi="Times New Roman" w:cs="Times New Roman"/>
            <w:color w:val="000000" w:themeColor="text1"/>
            <w:sz w:val="24"/>
            <w:szCs w:val="24"/>
            <w:lang w:val="en-US" w:eastAsia="el-GR"/>
          </w:rPr>
          <w:t>molecular genetics</w:t>
        </w:r>
      </w:hyperlink>
      <w:r w:rsidRPr="00897DCF">
        <w:rPr>
          <w:rFonts w:ascii="Times New Roman" w:hAnsi="Times New Roman" w:cs="Times New Roman"/>
          <w:color w:val="000000" w:themeColor="text1"/>
          <w:sz w:val="24"/>
          <w:szCs w:val="24"/>
          <w:lang w:val="en-US" w:eastAsia="el-GR"/>
        </w:rPr>
        <w:t xml:space="preserve">, which have revealed a hidden richness of microbial diversity on the planet. The oceanic </w:t>
      </w:r>
      <w:proofErr w:type="spellStart"/>
      <w:r w:rsidRPr="00897DCF">
        <w:rPr>
          <w:rFonts w:ascii="Times New Roman" w:hAnsi="Times New Roman" w:cs="Times New Roman"/>
          <w:color w:val="000000" w:themeColor="text1"/>
          <w:sz w:val="24"/>
          <w:szCs w:val="24"/>
          <w:lang w:val="en-US" w:eastAsia="el-GR"/>
        </w:rPr>
        <w:t>microbiome</w:t>
      </w:r>
      <w:proofErr w:type="spellEnd"/>
      <w:r w:rsidRPr="00897DCF">
        <w:rPr>
          <w:rFonts w:ascii="Times New Roman" w:hAnsi="Times New Roman" w:cs="Times New Roman"/>
          <w:color w:val="000000" w:themeColor="text1"/>
          <w:sz w:val="24"/>
          <w:szCs w:val="24"/>
          <w:lang w:val="en-US" w:eastAsia="el-GR"/>
        </w:rPr>
        <w:t xml:space="preserve"> plays a significant role in the ecological biogeochemistry</w:t>
      </w:r>
      <w:r w:rsidRPr="009C1171">
        <w:rPr>
          <w:rFonts w:ascii="Times New Roman" w:hAnsi="Times New Roman" w:cs="Times New Roman"/>
          <w:sz w:val="24"/>
          <w:szCs w:val="24"/>
          <w:lang w:val="en-US" w:eastAsia="el-GR"/>
        </w:rPr>
        <w:t xml:space="preserve"> of the planet's oceans.</w:t>
      </w:r>
    </w:p>
    <w:p w:rsidR="0093654A" w:rsidRPr="00FC4BDE" w:rsidRDefault="0093654A">
      <w:pPr>
        <w:rPr>
          <w:lang w:val="en-US"/>
        </w:rPr>
        <w:sectPr w:rsidR="0093654A" w:rsidRPr="00FC4BDE" w:rsidSect="00E72FD9">
          <w:headerReference w:type="default" r:id="rId21"/>
          <w:footerReference w:type="default" r:id="rId22"/>
          <w:pgSz w:w="11906" w:h="16838"/>
          <w:pgMar w:top="1418" w:right="1418" w:bottom="1418" w:left="1418" w:header="709" w:footer="709" w:gutter="0"/>
          <w:cols w:space="708"/>
          <w:titlePg/>
          <w:docGrid w:linePitch="360"/>
        </w:sectPr>
      </w:pPr>
    </w:p>
    <w:p w:rsidR="00FC4BDE" w:rsidRPr="00F77B39" w:rsidRDefault="00FC4BDE" w:rsidP="00505D4A">
      <w:pPr>
        <w:pStyle w:val="2"/>
        <w:spacing w:before="0" w:after="380"/>
        <w:rPr>
          <w:rFonts w:ascii="Arial" w:eastAsia="Times New Roman" w:hAnsi="Arial" w:cs="Arial"/>
          <w:color w:val="FF0000"/>
          <w:sz w:val="34"/>
          <w:szCs w:val="34"/>
          <w:lang w:val="en-US" w:eastAsia="el-GR"/>
        </w:rPr>
      </w:pPr>
      <w:bookmarkStart w:id="10" w:name="_Toc509352366"/>
      <w:bookmarkStart w:id="11" w:name="_Toc509779883"/>
      <w:r w:rsidRPr="00F77B39">
        <w:rPr>
          <w:rFonts w:ascii="Arial" w:eastAsia="Times New Roman" w:hAnsi="Arial" w:cs="Arial"/>
          <w:color w:val="FF0000"/>
          <w:sz w:val="34"/>
          <w:szCs w:val="34"/>
          <w:lang w:val="en-US" w:eastAsia="el-GR"/>
        </w:rPr>
        <w:lastRenderedPageBreak/>
        <w:t>Biosphere</w:t>
      </w:r>
      <w:bookmarkEnd w:id="10"/>
      <w:bookmarkEnd w:id="11"/>
    </w:p>
    <w:p w:rsidR="00FC4BDE" w:rsidRPr="00F77B39" w:rsidRDefault="00FC4BDE" w:rsidP="00FC4BDE">
      <w:pPr>
        <w:pStyle w:val="2"/>
        <w:rPr>
          <w:rFonts w:eastAsia="Times New Roman"/>
          <w:lang w:val="en-US" w:eastAsia="el-GR"/>
        </w:rPr>
      </w:pPr>
      <w:bookmarkStart w:id="12" w:name="_Toc509779884"/>
      <w:r w:rsidRPr="00F77B39">
        <w:rPr>
          <w:rFonts w:eastAsia="Times New Roman"/>
          <w:lang w:val="en-US" w:eastAsia="el-GR"/>
        </w:rPr>
        <w:t xml:space="preserve">Main article: </w:t>
      </w:r>
      <w:hyperlink r:id="rId23" w:tooltip="Biosphere" w:history="1">
        <w:r w:rsidRPr="00F77B39">
          <w:rPr>
            <w:rFonts w:eastAsia="Times New Roman"/>
            <w:color w:val="0000FF"/>
            <w:u w:val="single"/>
            <w:lang w:val="en-US" w:eastAsia="el-GR"/>
          </w:rPr>
          <w:t>Biosphere</w:t>
        </w:r>
        <w:bookmarkEnd w:id="12"/>
      </w:hyperlink>
    </w:p>
    <w:p w:rsidR="00FC4BDE" w:rsidRPr="00F77B39" w:rsidRDefault="00FC4BDE" w:rsidP="00FC4BDE">
      <w:pPr>
        <w:pStyle w:val="3"/>
        <w:rPr>
          <w:lang w:val="en-US"/>
        </w:rPr>
      </w:pPr>
      <w:bookmarkStart w:id="13" w:name="_Toc509779885"/>
      <w:r w:rsidRPr="00F77B39">
        <w:rPr>
          <w:lang w:val="en-US"/>
        </w:rPr>
        <w:t xml:space="preserve">See also: </w:t>
      </w:r>
      <w:hyperlink r:id="rId24" w:tooltip="Earth's spheres" w:history="1">
        <w:r w:rsidRPr="00F77B39">
          <w:rPr>
            <w:color w:val="0000FF"/>
            <w:u w:val="single"/>
            <w:lang w:val="en-US"/>
          </w:rPr>
          <w:t>Earth's spheres</w:t>
        </w:r>
        <w:bookmarkEnd w:id="13"/>
      </w:hyperlink>
    </w:p>
    <w:p w:rsidR="0093654A" w:rsidRPr="00897DCF" w:rsidRDefault="00FC4BDE" w:rsidP="009C1171">
      <w:pPr>
        <w:spacing w:after="240" w:line="312" w:lineRule="auto"/>
        <w:ind w:firstLine="709"/>
        <w:rPr>
          <w:rFonts w:ascii="Times New Roman" w:hAnsi="Times New Roman" w:cs="Times New Roman"/>
          <w:color w:val="000000" w:themeColor="text1"/>
          <w:lang w:val="en-US"/>
        </w:rPr>
        <w:sectPr w:rsidR="0093654A" w:rsidRPr="00897DCF" w:rsidSect="00505D4A">
          <w:headerReference w:type="default" r:id="rId25"/>
          <w:footerReference w:type="default" r:id="rId26"/>
          <w:pgSz w:w="11906" w:h="16838"/>
          <w:pgMar w:top="1418" w:right="1418" w:bottom="1418" w:left="1418" w:header="708" w:footer="708" w:gutter="0"/>
          <w:cols w:space="708"/>
          <w:docGrid w:linePitch="360"/>
        </w:sectPr>
      </w:pPr>
      <w:r w:rsidRPr="00897DCF">
        <w:rPr>
          <w:rFonts w:ascii="Times New Roman" w:eastAsia="Times New Roman" w:hAnsi="Times New Roman" w:cs="Times New Roman"/>
          <w:color w:val="000000" w:themeColor="text1"/>
          <w:sz w:val="24"/>
          <w:szCs w:val="24"/>
          <w:lang w:val="en-US" w:eastAsia="el-GR"/>
        </w:rPr>
        <w:t xml:space="preserve">The largest scale of ecological organization is the biosphere: the total sum of ecosystems on the planet. </w:t>
      </w:r>
      <w:hyperlink r:id="rId27" w:tooltip="Ecological relationship" w:history="1">
        <w:r w:rsidRPr="00897DCF">
          <w:rPr>
            <w:rFonts w:ascii="Times New Roman" w:eastAsia="Times New Roman" w:hAnsi="Times New Roman" w:cs="Times New Roman"/>
            <w:color w:val="000000" w:themeColor="text1"/>
            <w:sz w:val="24"/>
            <w:szCs w:val="24"/>
            <w:lang w:val="en-US" w:eastAsia="el-GR"/>
          </w:rPr>
          <w:t>Ecological relationships</w:t>
        </w:r>
      </w:hyperlink>
      <w:r w:rsidRPr="00897DCF">
        <w:rPr>
          <w:rFonts w:ascii="Times New Roman" w:eastAsia="Times New Roman" w:hAnsi="Times New Roman" w:cs="Times New Roman"/>
          <w:color w:val="000000" w:themeColor="text1"/>
          <w:sz w:val="24"/>
          <w:szCs w:val="24"/>
          <w:lang w:val="en-US" w:eastAsia="el-GR"/>
        </w:rPr>
        <w:t xml:space="preserve"> regulate the flux of energy, nutrients, and climate all the way up to the planetary scale. For example, the dynamic history of the planetary atmosphere's CO</w:t>
      </w:r>
      <w:r w:rsidRPr="00897DCF">
        <w:rPr>
          <w:rFonts w:ascii="Times New Roman" w:eastAsia="Times New Roman" w:hAnsi="Times New Roman" w:cs="Times New Roman"/>
          <w:color w:val="000000" w:themeColor="text1"/>
          <w:sz w:val="24"/>
          <w:szCs w:val="24"/>
          <w:vertAlign w:val="subscript"/>
          <w:lang w:val="en-US" w:eastAsia="el-GR"/>
        </w:rPr>
        <w:t>2</w:t>
      </w:r>
      <w:r w:rsidRPr="00897DCF">
        <w:rPr>
          <w:rFonts w:ascii="Times New Roman" w:eastAsia="Times New Roman" w:hAnsi="Times New Roman" w:cs="Times New Roman"/>
          <w:color w:val="000000" w:themeColor="text1"/>
          <w:sz w:val="24"/>
          <w:szCs w:val="24"/>
          <w:lang w:val="en-US" w:eastAsia="el-GR"/>
        </w:rPr>
        <w:t xml:space="preserve"> and O</w:t>
      </w:r>
      <w:r w:rsidRPr="00897DCF">
        <w:rPr>
          <w:rFonts w:ascii="Times New Roman" w:eastAsia="Times New Roman" w:hAnsi="Times New Roman" w:cs="Times New Roman"/>
          <w:color w:val="000000" w:themeColor="text1"/>
          <w:sz w:val="24"/>
          <w:szCs w:val="24"/>
          <w:vertAlign w:val="subscript"/>
          <w:lang w:val="en-US" w:eastAsia="el-GR"/>
        </w:rPr>
        <w:t>2</w:t>
      </w:r>
      <w:r w:rsidRPr="00897DCF">
        <w:rPr>
          <w:rFonts w:ascii="Times New Roman" w:eastAsia="Times New Roman" w:hAnsi="Times New Roman" w:cs="Times New Roman"/>
          <w:color w:val="000000" w:themeColor="text1"/>
          <w:sz w:val="24"/>
          <w:szCs w:val="24"/>
          <w:lang w:val="en-US" w:eastAsia="el-GR"/>
        </w:rPr>
        <w:t xml:space="preserve"> composition has been affected by the biogenic flux of gases coming from respiration and photosynthesis, with levels fluctuating over time in relation to the ecology and evolution of plants and animals.</w:t>
      </w:r>
      <w:hyperlink r:id="rId28" w:anchor="cite_note-igamberdiev06-46" w:history="1">
        <w:r w:rsidRPr="00897DCF">
          <w:rPr>
            <w:rFonts w:ascii="Times New Roman" w:eastAsia="Times New Roman" w:hAnsi="Times New Roman" w:cs="Times New Roman"/>
            <w:color w:val="000000" w:themeColor="text1"/>
            <w:sz w:val="24"/>
            <w:szCs w:val="24"/>
            <w:vertAlign w:val="superscript"/>
            <w:lang w:val="en-US" w:eastAsia="el-GR"/>
          </w:rPr>
          <w:t>[46]</w:t>
        </w:r>
      </w:hyperlink>
      <w:r w:rsidRPr="00897DCF">
        <w:rPr>
          <w:rFonts w:ascii="Times New Roman" w:eastAsia="Times New Roman" w:hAnsi="Times New Roman" w:cs="Times New Roman"/>
          <w:color w:val="000000" w:themeColor="text1"/>
          <w:sz w:val="24"/>
          <w:szCs w:val="24"/>
          <w:lang w:val="en-US" w:eastAsia="el-GR"/>
        </w:rPr>
        <w:t xml:space="preserve"> Ecological theory has also been used to explain self-emergent regulatory phenomena at the planetary scale: for example, the </w:t>
      </w:r>
      <w:hyperlink r:id="rId29" w:tooltip="Gaia hypothesis" w:history="1">
        <w:r w:rsidRPr="00897DCF">
          <w:rPr>
            <w:rFonts w:ascii="Times New Roman" w:eastAsia="Times New Roman" w:hAnsi="Times New Roman" w:cs="Times New Roman"/>
            <w:color w:val="000000" w:themeColor="text1"/>
            <w:sz w:val="24"/>
            <w:szCs w:val="24"/>
            <w:lang w:val="en-US" w:eastAsia="el-GR"/>
          </w:rPr>
          <w:t>Gaia hypothesis</w:t>
        </w:r>
      </w:hyperlink>
      <w:r w:rsidRPr="00897DCF">
        <w:rPr>
          <w:rFonts w:ascii="Times New Roman" w:eastAsia="Times New Roman" w:hAnsi="Times New Roman" w:cs="Times New Roman"/>
          <w:color w:val="000000" w:themeColor="text1"/>
          <w:sz w:val="24"/>
          <w:szCs w:val="24"/>
          <w:lang w:val="en-US" w:eastAsia="el-GR"/>
        </w:rPr>
        <w:t xml:space="preserve"> is an example of </w:t>
      </w:r>
      <w:hyperlink r:id="rId30" w:tooltip="Holism" w:history="1">
        <w:r w:rsidRPr="00897DCF">
          <w:rPr>
            <w:rFonts w:ascii="Times New Roman" w:eastAsia="Times New Roman" w:hAnsi="Times New Roman" w:cs="Times New Roman"/>
            <w:color w:val="000000" w:themeColor="text1"/>
            <w:sz w:val="24"/>
            <w:szCs w:val="24"/>
            <w:lang w:val="en-US" w:eastAsia="el-GR"/>
          </w:rPr>
          <w:t>holism</w:t>
        </w:r>
      </w:hyperlink>
      <w:r w:rsidRPr="00897DCF">
        <w:rPr>
          <w:rFonts w:ascii="Times New Roman" w:eastAsia="Times New Roman" w:hAnsi="Times New Roman" w:cs="Times New Roman"/>
          <w:color w:val="000000" w:themeColor="text1"/>
          <w:sz w:val="24"/>
          <w:szCs w:val="24"/>
          <w:lang w:val="en-US" w:eastAsia="el-GR"/>
        </w:rPr>
        <w:t xml:space="preserve"> applied in ecological theory.</w:t>
      </w:r>
      <w:hyperlink r:id="rId31" w:anchor="cite_note-Lovelock73-47" w:history="1">
        <w:r w:rsidRPr="00897DCF">
          <w:rPr>
            <w:rFonts w:ascii="Times New Roman" w:eastAsia="Times New Roman" w:hAnsi="Times New Roman" w:cs="Times New Roman"/>
            <w:color w:val="000000" w:themeColor="text1"/>
            <w:sz w:val="24"/>
            <w:szCs w:val="24"/>
            <w:vertAlign w:val="superscript"/>
            <w:lang w:val="en-US" w:eastAsia="el-GR"/>
          </w:rPr>
          <w:t>[47]</w:t>
        </w:r>
      </w:hyperlink>
      <w:r w:rsidRPr="00897DCF">
        <w:rPr>
          <w:rFonts w:ascii="Times New Roman" w:eastAsia="Times New Roman" w:hAnsi="Times New Roman" w:cs="Times New Roman"/>
          <w:color w:val="000000" w:themeColor="text1"/>
          <w:sz w:val="24"/>
          <w:szCs w:val="24"/>
          <w:lang w:val="en-US" w:eastAsia="el-GR"/>
        </w:rPr>
        <w:t xml:space="preserve"> The Gaia hypothesis states that there is an emergent </w:t>
      </w:r>
      <w:hyperlink r:id="rId32" w:tooltip="Feedback loop" w:history="1">
        <w:r w:rsidRPr="00897DCF">
          <w:rPr>
            <w:rFonts w:ascii="Times New Roman" w:eastAsia="Times New Roman" w:hAnsi="Times New Roman" w:cs="Times New Roman"/>
            <w:color w:val="000000" w:themeColor="text1"/>
            <w:sz w:val="24"/>
            <w:szCs w:val="24"/>
            <w:lang w:val="en-US" w:eastAsia="el-GR"/>
          </w:rPr>
          <w:t>feedback loop</w:t>
        </w:r>
      </w:hyperlink>
      <w:r w:rsidRPr="00897DCF">
        <w:rPr>
          <w:rFonts w:ascii="Times New Roman" w:eastAsia="Times New Roman" w:hAnsi="Times New Roman" w:cs="Times New Roman"/>
          <w:color w:val="000000" w:themeColor="text1"/>
          <w:sz w:val="24"/>
          <w:szCs w:val="24"/>
          <w:lang w:val="en-US" w:eastAsia="el-GR"/>
        </w:rPr>
        <w:t xml:space="preserve"> generated by the metabolism of living organisms that maintains the core temperature of the Earth and atmospheric conditions within a narrow self-regulating range of tolerance.</w:t>
      </w:r>
      <w:r w:rsidR="00897DCF" w:rsidRPr="00897DCF">
        <w:rPr>
          <w:rFonts w:ascii="Times New Roman" w:hAnsi="Times New Roman" w:cs="Times New Roman"/>
          <w:color w:val="000000" w:themeColor="text1"/>
          <w:lang w:val="en-US"/>
        </w:rPr>
        <w:t xml:space="preserve"> </w:t>
      </w:r>
    </w:p>
    <w:p w:rsidR="00FC4BDE" w:rsidRPr="00F77B39" w:rsidRDefault="00FC4BDE" w:rsidP="00505D4A">
      <w:pPr>
        <w:pStyle w:val="2"/>
        <w:spacing w:before="0" w:after="380"/>
        <w:rPr>
          <w:rFonts w:ascii="Arial" w:eastAsia="Times New Roman" w:hAnsi="Arial" w:cs="Arial"/>
          <w:color w:val="FF0000"/>
          <w:sz w:val="34"/>
          <w:szCs w:val="34"/>
          <w:lang w:val="en-US" w:eastAsia="el-GR"/>
        </w:rPr>
      </w:pPr>
      <w:bookmarkStart w:id="14" w:name="_Toc509352367"/>
      <w:bookmarkStart w:id="15" w:name="_Toc509779886"/>
      <w:r w:rsidRPr="00F77B39">
        <w:rPr>
          <w:rFonts w:ascii="Arial" w:eastAsia="Times New Roman" w:hAnsi="Arial" w:cs="Arial"/>
          <w:color w:val="FF0000"/>
          <w:sz w:val="34"/>
          <w:szCs w:val="34"/>
          <w:lang w:val="en-US" w:eastAsia="el-GR"/>
        </w:rPr>
        <w:lastRenderedPageBreak/>
        <w:t>Individual ecology</w:t>
      </w:r>
      <w:bookmarkEnd w:id="14"/>
      <w:bookmarkEnd w:id="15"/>
    </w:p>
    <w:p w:rsidR="00FC4BDE" w:rsidRPr="00F77B39" w:rsidRDefault="00FC4BDE" w:rsidP="00FC4BDE">
      <w:pPr>
        <w:pStyle w:val="2"/>
        <w:rPr>
          <w:rFonts w:eastAsia="Times New Roman"/>
          <w:lang w:val="en-US" w:eastAsia="el-GR"/>
        </w:rPr>
      </w:pPr>
      <w:bookmarkStart w:id="16" w:name="_Toc509779887"/>
      <w:r w:rsidRPr="00F77B39">
        <w:rPr>
          <w:rFonts w:eastAsia="Times New Roman"/>
          <w:lang w:val="en-US" w:eastAsia="el-GR"/>
        </w:rPr>
        <w:t xml:space="preserve">See also: </w:t>
      </w:r>
      <w:hyperlink r:id="rId33" w:tooltip="Life history theory" w:history="1">
        <w:r w:rsidRPr="00F77B39">
          <w:rPr>
            <w:rFonts w:eastAsia="Times New Roman"/>
            <w:color w:val="0000FF"/>
            <w:u w:val="single"/>
            <w:lang w:val="en-US" w:eastAsia="el-GR"/>
          </w:rPr>
          <w:t>Life history theory</w:t>
        </w:r>
      </w:hyperlink>
      <w:r w:rsidRPr="00F77B39">
        <w:rPr>
          <w:rFonts w:eastAsia="Times New Roman"/>
          <w:lang w:val="en-US" w:eastAsia="el-GR"/>
        </w:rPr>
        <w:t xml:space="preserve">, </w:t>
      </w:r>
      <w:hyperlink r:id="rId34" w:tooltip="Ecophysiology" w:history="1">
        <w:proofErr w:type="spellStart"/>
        <w:r w:rsidRPr="00F77B39">
          <w:rPr>
            <w:rFonts w:eastAsia="Times New Roman"/>
            <w:color w:val="0000FF"/>
            <w:u w:val="single"/>
            <w:lang w:val="en-US" w:eastAsia="el-GR"/>
          </w:rPr>
          <w:t>Ecophysiology</w:t>
        </w:r>
        <w:proofErr w:type="spellEnd"/>
      </w:hyperlink>
      <w:r w:rsidRPr="00F77B39">
        <w:rPr>
          <w:rFonts w:eastAsia="Times New Roman"/>
          <w:lang w:val="en-US" w:eastAsia="el-GR"/>
        </w:rPr>
        <w:t xml:space="preserve">, and </w:t>
      </w:r>
      <w:hyperlink r:id="rId35" w:tooltip="Metabolic theory of ecology" w:history="1">
        <w:r w:rsidRPr="00F77B39">
          <w:rPr>
            <w:rFonts w:eastAsia="Times New Roman"/>
            <w:color w:val="0000FF"/>
            <w:u w:val="single"/>
            <w:lang w:val="en-US" w:eastAsia="el-GR"/>
          </w:rPr>
          <w:t>Metabolic theory of ecology</w:t>
        </w:r>
        <w:bookmarkEnd w:id="16"/>
      </w:hyperlink>
    </w:p>
    <w:p w:rsidR="00FC4BDE" w:rsidRPr="00897DCF" w:rsidRDefault="00FC4BDE" w:rsidP="00FC4BDE">
      <w:pPr>
        <w:spacing w:after="240" w:line="312" w:lineRule="auto"/>
        <w:ind w:firstLine="709"/>
        <w:rPr>
          <w:rFonts w:ascii="Times New Roman" w:eastAsia="Times New Roman" w:hAnsi="Times New Roman" w:cs="Times New Roman"/>
          <w:color w:val="000000" w:themeColor="text1"/>
          <w:sz w:val="24"/>
          <w:szCs w:val="24"/>
          <w:lang w:val="en-US" w:eastAsia="el-GR"/>
        </w:rPr>
      </w:pPr>
      <w:r w:rsidRPr="00897DCF">
        <w:rPr>
          <w:rFonts w:ascii="Times New Roman" w:eastAsia="Times New Roman" w:hAnsi="Times New Roman" w:cs="Times New Roman"/>
          <w:color w:val="000000" w:themeColor="text1"/>
          <w:sz w:val="24"/>
          <w:szCs w:val="24"/>
          <w:lang w:val="en-US" w:eastAsia="el-GR"/>
        </w:rPr>
        <w:t xml:space="preserve">Understanding traits of individual organisms helps explain patterns and processes at other levels of organization including populations, communities, and ecosystems. Several areas of ecology of evolution that focus on such traits are </w:t>
      </w:r>
      <w:hyperlink r:id="rId36" w:tooltip="Life history theory" w:history="1">
        <w:r w:rsidRPr="00897DCF">
          <w:rPr>
            <w:rFonts w:ascii="Times New Roman" w:eastAsia="Times New Roman" w:hAnsi="Times New Roman" w:cs="Times New Roman"/>
            <w:color w:val="000000" w:themeColor="text1"/>
            <w:sz w:val="24"/>
            <w:szCs w:val="24"/>
            <w:lang w:val="en-US" w:eastAsia="el-GR"/>
          </w:rPr>
          <w:t>life history theory</w:t>
        </w:r>
      </w:hyperlink>
      <w:r w:rsidRPr="00897DCF">
        <w:rPr>
          <w:rFonts w:ascii="Times New Roman" w:eastAsia="Times New Roman" w:hAnsi="Times New Roman" w:cs="Times New Roman"/>
          <w:color w:val="000000" w:themeColor="text1"/>
          <w:sz w:val="24"/>
          <w:szCs w:val="24"/>
          <w:lang w:val="en-US" w:eastAsia="el-GR"/>
        </w:rPr>
        <w:t xml:space="preserve">, </w:t>
      </w:r>
      <w:hyperlink r:id="rId37" w:tooltip="Ecophysiology" w:history="1">
        <w:proofErr w:type="spellStart"/>
        <w:r w:rsidRPr="00897DCF">
          <w:rPr>
            <w:rFonts w:ascii="Times New Roman" w:eastAsia="Times New Roman" w:hAnsi="Times New Roman" w:cs="Times New Roman"/>
            <w:color w:val="000000" w:themeColor="text1"/>
            <w:sz w:val="24"/>
            <w:szCs w:val="24"/>
            <w:lang w:val="en-US" w:eastAsia="el-GR"/>
          </w:rPr>
          <w:t>ecophysiology</w:t>
        </w:r>
        <w:proofErr w:type="spellEnd"/>
      </w:hyperlink>
      <w:r w:rsidRPr="00897DCF">
        <w:rPr>
          <w:rFonts w:ascii="Times New Roman" w:eastAsia="Times New Roman" w:hAnsi="Times New Roman" w:cs="Times New Roman"/>
          <w:color w:val="000000" w:themeColor="text1"/>
          <w:sz w:val="24"/>
          <w:szCs w:val="24"/>
          <w:lang w:val="en-US" w:eastAsia="el-GR"/>
        </w:rPr>
        <w:t xml:space="preserve">, </w:t>
      </w:r>
      <w:hyperlink r:id="rId38" w:tooltip="Metabolic theory of ecology" w:history="1">
        <w:r w:rsidRPr="00897DCF">
          <w:rPr>
            <w:rFonts w:ascii="Times New Roman" w:eastAsia="Times New Roman" w:hAnsi="Times New Roman" w:cs="Times New Roman"/>
            <w:color w:val="000000" w:themeColor="text1"/>
            <w:sz w:val="24"/>
            <w:szCs w:val="24"/>
            <w:lang w:val="en-US" w:eastAsia="el-GR"/>
          </w:rPr>
          <w:t>metabolic theory of ecology</w:t>
        </w:r>
      </w:hyperlink>
      <w:r w:rsidRPr="00897DCF">
        <w:rPr>
          <w:rFonts w:ascii="Times New Roman" w:eastAsia="Times New Roman" w:hAnsi="Times New Roman" w:cs="Times New Roman"/>
          <w:color w:val="000000" w:themeColor="text1"/>
          <w:sz w:val="24"/>
          <w:szCs w:val="24"/>
          <w:lang w:val="en-US" w:eastAsia="el-GR"/>
        </w:rPr>
        <w:t xml:space="preserve">, and </w:t>
      </w:r>
      <w:hyperlink r:id="rId39" w:tooltip="Ethology" w:history="1">
        <w:proofErr w:type="spellStart"/>
        <w:r w:rsidRPr="00897DCF">
          <w:rPr>
            <w:rFonts w:ascii="Times New Roman" w:eastAsia="Times New Roman" w:hAnsi="Times New Roman" w:cs="Times New Roman"/>
            <w:color w:val="000000" w:themeColor="text1"/>
            <w:sz w:val="24"/>
            <w:szCs w:val="24"/>
            <w:lang w:val="en-US" w:eastAsia="el-GR"/>
          </w:rPr>
          <w:t>Ethology</w:t>
        </w:r>
        <w:proofErr w:type="spellEnd"/>
      </w:hyperlink>
      <w:r w:rsidRPr="00897DCF">
        <w:rPr>
          <w:rFonts w:ascii="Times New Roman" w:eastAsia="Times New Roman" w:hAnsi="Times New Roman" w:cs="Times New Roman"/>
          <w:color w:val="000000" w:themeColor="text1"/>
          <w:sz w:val="24"/>
          <w:szCs w:val="24"/>
          <w:lang w:val="en-US" w:eastAsia="el-GR"/>
        </w:rPr>
        <w:t xml:space="preserve">. Examples of such traits include features of an </w:t>
      </w:r>
      <w:proofErr w:type="gramStart"/>
      <w:r w:rsidRPr="00897DCF">
        <w:rPr>
          <w:rFonts w:ascii="Times New Roman" w:eastAsia="Times New Roman" w:hAnsi="Times New Roman" w:cs="Times New Roman"/>
          <w:color w:val="000000" w:themeColor="text1"/>
          <w:sz w:val="24"/>
          <w:szCs w:val="24"/>
          <w:lang w:val="en-US" w:eastAsia="el-GR"/>
        </w:rPr>
        <w:t>organisms</w:t>
      </w:r>
      <w:proofErr w:type="gramEnd"/>
      <w:r w:rsidRPr="00897DCF">
        <w:rPr>
          <w:rFonts w:ascii="Times New Roman" w:eastAsia="Times New Roman" w:hAnsi="Times New Roman" w:cs="Times New Roman"/>
          <w:color w:val="000000" w:themeColor="text1"/>
          <w:sz w:val="24"/>
          <w:szCs w:val="24"/>
          <w:lang w:val="en-US" w:eastAsia="el-GR"/>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FC4BDE" w:rsidRPr="00897DCF" w:rsidRDefault="00FC4BDE" w:rsidP="00FC4BDE">
      <w:pPr>
        <w:spacing w:after="240" w:line="312" w:lineRule="auto"/>
        <w:ind w:firstLine="709"/>
        <w:rPr>
          <w:rFonts w:ascii="Times New Roman" w:eastAsia="Times New Roman" w:hAnsi="Times New Roman" w:cs="Times New Roman"/>
          <w:color w:val="000000" w:themeColor="text1"/>
          <w:sz w:val="24"/>
          <w:szCs w:val="24"/>
          <w:lang w:val="en-US" w:eastAsia="el-GR"/>
        </w:rPr>
      </w:pPr>
      <w:r w:rsidRPr="00897DCF">
        <w:rPr>
          <w:rFonts w:ascii="Times New Roman" w:eastAsia="Times New Roman" w:hAnsi="Times New Roman" w:cs="Times New Roman"/>
          <w:color w:val="000000" w:themeColor="text1"/>
          <w:sz w:val="24"/>
          <w:szCs w:val="24"/>
          <w:lang w:val="en-US" w:eastAsia="el-GR"/>
        </w:rPr>
        <w:t xml:space="preserve">One set of characteristics relate to body size and temperature. The </w:t>
      </w:r>
      <w:hyperlink r:id="rId40" w:tooltip="Metabolic theory of ecology" w:history="1">
        <w:r w:rsidRPr="00897DCF">
          <w:rPr>
            <w:rFonts w:ascii="Times New Roman" w:eastAsia="Times New Roman" w:hAnsi="Times New Roman" w:cs="Times New Roman"/>
            <w:color w:val="000000" w:themeColor="text1"/>
            <w:sz w:val="24"/>
            <w:szCs w:val="24"/>
            <w:lang w:val="en-US" w:eastAsia="el-GR"/>
          </w:rPr>
          <w:t>metabolic theory of ecology</w:t>
        </w:r>
      </w:hyperlink>
      <w:r w:rsidRPr="00897DCF">
        <w:rPr>
          <w:rFonts w:ascii="Times New Roman" w:eastAsia="Times New Roman" w:hAnsi="Times New Roman" w:cs="Times New Roman"/>
          <w:color w:val="000000" w:themeColor="text1"/>
          <w:sz w:val="24"/>
          <w:szCs w:val="24"/>
          <w:lang w:val="en-US" w:eastAsia="el-GR"/>
        </w:rPr>
        <w:t xml:space="preserve"> provides a predictive qualitative set of relationships between an organism’s body size and temperature and metabolic processes. In general, smaller, warmer organisms have higher metabolic rates and </w:t>
      </w:r>
      <w:proofErr w:type="gramStart"/>
      <w:r w:rsidRPr="00897DCF">
        <w:rPr>
          <w:rFonts w:ascii="Times New Roman" w:eastAsia="Times New Roman" w:hAnsi="Times New Roman" w:cs="Times New Roman"/>
          <w:color w:val="000000" w:themeColor="text1"/>
          <w:sz w:val="24"/>
          <w:szCs w:val="24"/>
          <w:lang w:val="en-US" w:eastAsia="el-GR"/>
        </w:rPr>
        <w:t>this results</w:t>
      </w:r>
      <w:proofErr w:type="gramEnd"/>
      <w:r w:rsidRPr="00897DCF">
        <w:rPr>
          <w:rFonts w:ascii="Times New Roman" w:eastAsia="Times New Roman" w:hAnsi="Times New Roman" w:cs="Times New Roman"/>
          <w:color w:val="000000" w:themeColor="text1"/>
          <w:sz w:val="24"/>
          <w:szCs w:val="24"/>
          <w:lang w:val="en-US" w:eastAsia="el-GR"/>
        </w:rPr>
        <w:t xml:space="preserve"> in a variety of predictions regarding individual somatic growth rates, reproduction and population growth rates, population size, and resource uptake rates.</w:t>
      </w:r>
    </w:p>
    <w:p w:rsidR="00FC4BDE" w:rsidRPr="00897DCF" w:rsidRDefault="00FC4BDE" w:rsidP="00ED22A4">
      <w:pPr>
        <w:spacing w:after="240" w:line="312" w:lineRule="auto"/>
        <w:ind w:firstLine="709"/>
        <w:rPr>
          <w:rFonts w:ascii="Times New Roman" w:eastAsia="Times New Roman" w:hAnsi="Times New Roman" w:cs="Times New Roman"/>
          <w:color w:val="000000" w:themeColor="text1"/>
          <w:sz w:val="24"/>
          <w:szCs w:val="24"/>
          <w:lang w:val="en-US" w:eastAsia="el-GR"/>
        </w:rPr>
      </w:pPr>
      <w:r w:rsidRPr="00897DCF">
        <w:rPr>
          <w:rFonts w:ascii="Times New Roman" w:eastAsia="Times New Roman" w:hAnsi="Times New Roman" w:cs="Times New Roman"/>
          <w:color w:val="000000" w:themeColor="text1"/>
          <w:sz w:val="24"/>
          <w:szCs w:val="24"/>
          <w:lang w:val="en-US" w:eastAsia="el-GR"/>
        </w:rPr>
        <w:t xml:space="preserve">The traits of organisms are subject to change through acclimation, development, and evolution. For this reason, individuals form a shared focus for ecology and for </w:t>
      </w:r>
      <w:hyperlink r:id="rId41" w:tooltip="Evolutionary ecology" w:history="1">
        <w:r w:rsidRPr="00897DCF">
          <w:rPr>
            <w:rFonts w:ascii="Times New Roman" w:eastAsia="Times New Roman" w:hAnsi="Times New Roman" w:cs="Times New Roman"/>
            <w:color w:val="000000" w:themeColor="text1"/>
            <w:sz w:val="24"/>
            <w:szCs w:val="24"/>
            <w:lang w:val="en-US" w:eastAsia="el-GR"/>
          </w:rPr>
          <w:t>evolutionary ecology</w:t>
        </w:r>
      </w:hyperlink>
      <w:r w:rsidRPr="00897DCF">
        <w:rPr>
          <w:rFonts w:ascii="Times New Roman" w:eastAsia="Times New Roman" w:hAnsi="Times New Roman" w:cs="Times New Roman"/>
          <w:color w:val="000000" w:themeColor="text1"/>
          <w:sz w:val="24"/>
          <w:szCs w:val="24"/>
          <w:lang w:val="en-US" w:eastAsia="el-GR"/>
        </w:rPr>
        <w:t>.</w:t>
      </w:r>
    </w:p>
    <w:p w:rsidR="00897DCF" w:rsidRDefault="00897DCF" w:rsidP="00897DCF">
      <w:pPr>
        <w:rPr>
          <w:noProof/>
          <w:lang w:val="en-US" w:eastAsia="el-GR"/>
        </w:rPr>
      </w:pPr>
      <w:r>
        <w:rPr>
          <w:noProof/>
          <w:lang w:val="en-US" w:eastAsia="el-GR"/>
        </w:rPr>
        <w:t>Complex Table (less Accesible)</w:t>
      </w:r>
    </w:p>
    <w:p w:rsidR="00897DCF" w:rsidRPr="00AB57AA" w:rsidRDefault="00897DCF" w:rsidP="00897DCF">
      <w:pPr>
        <w:jc w:val="center"/>
        <w:rPr>
          <w:b/>
          <w:noProof/>
          <w:lang w:val="en-US" w:eastAsia="el-GR"/>
        </w:rPr>
      </w:pPr>
      <w:r w:rsidRPr="00AB57AA">
        <w:rPr>
          <w:b/>
          <w:noProof/>
          <w:lang w:val="en-US" w:eastAsia="el-GR"/>
        </w:rPr>
        <w:t>Class Schedule</w:t>
      </w:r>
    </w:p>
    <w:p w:rsidR="00897DCF" w:rsidRDefault="00897DCF" w:rsidP="00897DCF">
      <w:pPr>
        <w:rPr>
          <w:noProof/>
          <w:lang w:val="en-US" w:eastAsia="el-GR"/>
        </w:rPr>
      </w:pPr>
    </w:p>
    <w:tbl>
      <w:tblPr>
        <w:tblStyle w:val="2-2"/>
        <w:tblW w:w="0" w:type="auto"/>
        <w:tblLook w:val="04A0"/>
      </w:tblPr>
      <w:tblGrid>
        <w:gridCol w:w="1857"/>
        <w:gridCol w:w="1857"/>
        <w:gridCol w:w="1857"/>
        <w:gridCol w:w="1857"/>
        <w:gridCol w:w="1858"/>
      </w:tblGrid>
      <w:tr w:rsidR="00897DCF" w:rsidTr="007039D0">
        <w:trPr>
          <w:cnfStyle w:val="100000000000"/>
        </w:trPr>
        <w:tc>
          <w:tcPr>
            <w:cnfStyle w:val="001000000100"/>
            <w:tcW w:w="1857" w:type="dxa"/>
          </w:tcPr>
          <w:p w:rsidR="00897DCF" w:rsidRDefault="00897DCF" w:rsidP="007039D0">
            <w:pPr>
              <w:jc w:val="center"/>
              <w:rPr>
                <w:lang w:val="en-US"/>
              </w:rPr>
            </w:pPr>
            <w:r>
              <w:rPr>
                <w:lang w:val="en-US"/>
              </w:rPr>
              <w:t>LESSON</w:t>
            </w:r>
          </w:p>
        </w:tc>
        <w:tc>
          <w:tcPr>
            <w:tcW w:w="1857" w:type="dxa"/>
          </w:tcPr>
          <w:p w:rsidR="00897DCF" w:rsidRDefault="00897DCF" w:rsidP="007039D0">
            <w:pPr>
              <w:jc w:val="center"/>
              <w:cnfStyle w:val="100000000000"/>
              <w:rPr>
                <w:lang w:val="en-US"/>
              </w:rPr>
            </w:pPr>
            <w:r>
              <w:rPr>
                <w:lang w:val="en-US"/>
              </w:rPr>
              <w:t>TOPIC</w:t>
            </w:r>
          </w:p>
        </w:tc>
        <w:tc>
          <w:tcPr>
            <w:tcW w:w="1857" w:type="dxa"/>
          </w:tcPr>
          <w:p w:rsidR="00897DCF" w:rsidRDefault="00897DCF" w:rsidP="007039D0">
            <w:pPr>
              <w:jc w:val="center"/>
              <w:cnfStyle w:val="100000000000"/>
              <w:rPr>
                <w:lang w:val="en-US"/>
              </w:rPr>
            </w:pPr>
            <w:r>
              <w:rPr>
                <w:lang w:val="en-US"/>
              </w:rPr>
              <w:t>ASSIGNMENT</w:t>
            </w:r>
          </w:p>
        </w:tc>
        <w:tc>
          <w:tcPr>
            <w:tcW w:w="1857" w:type="dxa"/>
          </w:tcPr>
          <w:p w:rsidR="00897DCF" w:rsidRDefault="00897DCF" w:rsidP="007039D0">
            <w:pPr>
              <w:jc w:val="center"/>
              <w:cnfStyle w:val="100000000000"/>
              <w:rPr>
                <w:lang w:val="en-US"/>
              </w:rPr>
            </w:pPr>
            <w:r>
              <w:rPr>
                <w:lang w:val="en-US"/>
              </w:rPr>
              <w:t>Points</w:t>
            </w:r>
          </w:p>
        </w:tc>
        <w:tc>
          <w:tcPr>
            <w:tcW w:w="1858" w:type="dxa"/>
          </w:tcPr>
          <w:p w:rsidR="00897DCF" w:rsidRDefault="00897DCF" w:rsidP="007039D0">
            <w:pPr>
              <w:jc w:val="center"/>
              <w:cnfStyle w:val="100000000000"/>
              <w:rPr>
                <w:lang w:val="en-US"/>
              </w:rPr>
            </w:pPr>
            <w:r>
              <w:rPr>
                <w:lang w:val="en-US"/>
              </w:rPr>
              <w:t>Due</w:t>
            </w:r>
          </w:p>
        </w:tc>
      </w:tr>
      <w:tr w:rsidR="00897DCF" w:rsidTr="007039D0">
        <w:trPr>
          <w:cnfStyle w:val="000000100000"/>
        </w:trPr>
        <w:tc>
          <w:tcPr>
            <w:cnfStyle w:val="001000000000"/>
            <w:tcW w:w="1857" w:type="dxa"/>
            <w:vMerge w:val="restart"/>
          </w:tcPr>
          <w:p w:rsidR="00897DCF" w:rsidRDefault="00897DCF" w:rsidP="007039D0">
            <w:pPr>
              <w:jc w:val="center"/>
              <w:rPr>
                <w:lang w:val="en-US"/>
              </w:rPr>
            </w:pPr>
            <w:r>
              <w:rPr>
                <w:lang w:val="en-US"/>
              </w:rPr>
              <w:t>1</w:t>
            </w:r>
          </w:p>
        </w:tc>
        <w:tc>
          <w:tcPr>
            <w:tcW w:w="1857" w:type="dxa"/>
            <w:vMerge w:val="restart"/>
          </w:tcPr>
          <w:p w:rsidR="00897DCF" w:rsidRDefault="00897DCF" w:rsidP="007039D0">
            <w:pPr>
              <w:cnfStyle w:val="000000100000"/>
              <w:rPr>
                <w:lang w:val="en-US"/>
              </w:rPr>
            </w:pPr>
            <w:r>
              <w:rPr>
                <w:lang w:val="en-US"/>
              </w:rPr>
              <w:t>What is Distance Learning?</w:t>
            </w:r>
          </w:p>
        </w:tc>
        <w:tc>
          <w:tcPr>
            <w:tcW w:w="1857" w:type="dxa"/>
          </w:tcPr>
          <w:p w:rsidR="00897DCF" w:rsidRDefault="00897DCF" w:rsidP="007039D0">
            <w:pPr>
              <w:cnfStyle w:val="000000100000"/>
              <w:rPr>
                <w:lang w:val="en-US"/>
              </w:rPr>
            </w:pPr>
            <w:r>
              <w:rPr>
                <w:lang w:val="en-US"/>
              </w:rPr>
              <w:t>Wiki #1</w:t>
            </w:r>
          </w:p>
        </w:tc>
        <w:tc>
          <w:tcPr>
            <w:tcW w:w="1857" w:type="dxa"/>
          </w:tcPr>
          <w:p w:rsidR="00897DCF" w:rsidRDefault="00897DCF" w:rsidP="007039D0">
            <w:pPr>
              <w:cnfStyle w:val="000000100000"/>
              <w:rPr>
                <w:lang w:val="en-US"/>
              </w:rPr>
            </w:pPr>
            <w:r>
              <w:rPr>
                <w:lang w:val="en-US"/>
              </w:rPr>
              <w:t>10</w:t>
            </w:r>
          </w:p>
        </w:tc>
        <w:tc>
          <w:tcPr>
            <w:tcW w:w="1858" w:type="dxa"/>
          </w:tcPr>
          <w:p w:rsidR="00897DCF" w:rsidRDefault="00897DCF" w:rsidP="007039D0">
            <w:pPr>
              <w:cnfStyle w:val="000000100000"/>
              <w:rPr>
                <w:lang w:val="en-US"/>
              </w:rPr>
            </w:pPr>
            <w:r>
              <w:rPr>
                <w:lang w:val="en-US"/>
              </w:rPr>
              <w:t>March 10</w:t>
            </w:r>
          </w:p>
        </w:tc>
      </w:tr>
      <w:tr w:rsidR="00897DCF" w:rsidTr="007039D0">
        <w:tc>
          <w:tcPr>
            <w:cnfStyle w:val="001000000000"/>
            <w:tcW w:w="1857" w:type="dxa"/>
            <w:vMerge/>
          </w:tcPr>
          <w:p w:rsidR="00897DCF" w:rsidRDefault="00897DCF" w:rsidP="007039D0">
            <w:pPr>
              <w:jc w:val="center"/>
              <w:rPr>
                <w:lang w:val="en-US"/>
              </w:rPr>
            </w:pPr>
          </w:p>
        </w:tc>
        <w:tc>
          <w:tcPr>
            <w:tcW w:w="1857" w:type="dxa"/>
            <w:vMerge/>
          </w:tcPr>
          <w:p w:rsidR="00897DCF" w:rsidRDefault="00897DCF" w:rsidP="007039D0">
            <w:pPr>
              <w:cnfStyle w:val="000000000000"/>
              <w:rPr>
                <w:lang w:val="en-US"/>
              </w:rPr>
            </w:pPr>
          </w:p>
        </w:tc>
        <w:tc>
          <w:tcPr>
            <w:tcW w:w="1857" w:type="dxa"/>
          </w:tcPr>
          <w:p w:rsidR="00897DCF" w:rsidRDefault="00897DCF" w:rsidP="007039D0">
            <w:pPr>
              <w:cnfStyle w:val="000000000000"/>
              <w:rPr>
                <w:lang w:val="en-US"/>
              </w:rPr>
            </w:pPr>
            <w:r>
              <w:rPr>
                <w:lang w:val="en-US"/>
              </w:rPr>
              <w:t>Presentation</w:t>
            </w:r>
          </w:p>
        </w:tc>
        <w:tc>
          <w:tcPr>
            <w:tcW w:w="1857" w:type="dxa"/>
          </w:tcPr>
          <w:p w:rsidR="00897DCF" w:rsidRDefault="00897DCF" w:rsidP="007039D0">
            <w:pPr>
              <w:cnfStyle w:val="000000000000"/>
              <w:rPr>
                <w:lang w:val="en-US"/>
              </w:rPr>
            </w:pPr>
            <w:r>
              <w:rPr>
                <w:lang w:val="en-US"/>
              </w:rPr>
              <w:t>20</w:t>
            </w:r>
          </w:p>
        </w:tc>
        <w:tc>
          <w:tcPr>
            <w:tcW w:w="1858" w:type="dxa"/>
          </w:tcPr>
          <w:p w:rsidR="00897DCF" w:rsidRDefault="00897DCF" w:rsidP="007039D0">
            <w:pPr>
              <w:cnfStyle w:val="000000000000"/>
              <w:rPr>
                <w:lang w:val="en-US"/>
              </w:rPr>
            </w:pPr>
          </w:p>
        </w:tc>
      </w:tr>
      <w:tr w:rsidR="00897DCF" w:rsidTr="007039D0">
        <w:trPr>
          <w:cnfStyle w:val="000000100000"/>
          <w:trHeight w:val="547"/>
        </w:trPr>
        <w:tc>
          <w:tcPr>
            <w:cnfStyle w:val="001000000000"/>
            <w:tcW w:w="1857" w:type="dxa"/>
          </w:tcPr>
          <w:p w:rsidR="00897DCF" w:rsidRDefault="00897DCF" w:rsidP="007039D0">
            <w:pPr>
              <w:jc w:val="center"/>
              <w:rPr>
                <w:lang w:val="en-US"/>
              </w:rPr>
            </w:pPr>
            <w:r>
              <w:rPr>
                <w:lang w:val="en-US"/>
              </w:rPr>
              <w:t>2</w:t>
            </w:r>
          </w:p>
        </w:tc>
        <w:tc>
          <w:tcPr>
            <w:tcW w:w="1857" w:type="dxa"/>
          </w:tcPr>
          <w:p w:rsidR="00897DCF" w:rsidRDefault="00897DCF" w:rsidP="007039D0">
            <w:pPr>
              <w:cnfStyle w:val="000000100000"/>
              <w:rPr>
                <w:lang w:val="en-US"/>
              </w:rPr>
            </w:pPr>
            <w:r>
              <w:rPr>
                <w:lang w:val="en-US"/>
              </w:rPr>
              <w:t>History &amp; Theories</w:t>
            </w:r>
          </w:p>
        </w:tc>
        <w:tc>
          <w:tcPr>
            <w:tcW w:w="1857" w:type="dxa"/>
          </w:tcPr>
          <w:p w:rsidR="00897DCF" w:rsidRDefault="00897DCF" w:rsidP="007039D0">
            <w:pPr>
              <w:cnfStyle w:val="000000100000"/>
              <w:rPr>
                <w:lang w:val="en-US"/>
              </w:rPr>
            </w:pPr>
            <w:r>
              <w:rPr>
                <w:lang w:val="en-US"/>
              </w:rPr>
              <w:t>Brief Paper</w:t>
            </w:r>
          </w:p>
        </w:tc>
        <w:tc>
          <w:tcPr>
            <w:tcW w:w="1857" w:type="dxa"/>
          </w:tcPr>
          <w:p w:rsidR="00897DCF" w:rsidRDefault="00897DCF" w:rsidP="007039D0">
            <w:pPr>
              <w:cnfStyle w:val="000000100000"/>
              <w:rPr>
                <w:lang w:val="en-US"/>
              </w:rPr>
            </w:pPr>
            <w:r>
              <w:rPr>
                <w:lang w:val="en-US"/>
              </w:rPr>
              <w:t>20</w:t>
            </w:r>
          </w:p>
        </w:tc>
        <w:tc>
          <w:tcPr>
            <w:tcW w:w="1858" w:type="dxa"/>
          </w:tcPr>
          <w:p w:rsidR="00897DCF" w:rsidRDefault="00897DCF" w:rsidP="007039D0">
            <w:pPr>
              <w:cnfStyle w:val="000000100000"/>
              <w:rPr>
                <w:lang w:val="en-US"/>
              </w:rPr>
            </w:pPr>
            <w:r>
              <w:rPr>
                <w:lang w:val="en-US"/>
              </w:rPr>
              <w:t>March 24</w:t>
            </w:r>
          </w:p>
        </w:tc>
      </w:tr>
      <w:tr w:rsidR="00897DCF" w:rsidTr="007039D0">
        <w:tc>
          <w:tcPr>
            <w:cnfStyle w:val="001000000000"/>
            <w:tcW w:w="9286" w:type="dxa"/>
            <w:gridSpan w:val="5"/>
          </w:tcPr>
          <w:p w:rsidR="00897DCF" w:rsidRDefault="00897DCF" w:rsidP="007039D0">
            <w:pPr>
              <w:jc w:val="center"/>
              <w:rPr>
                <w:lang w:val="en-US"/>
              </w:rPr>
            </w:pPr>
            <w:r>
              <w:rPr>
                <w:lang w:val="en-US"/>
              </w:rPr>
              <w:t>Spring Break</w:t>
            </w:r>
          </w:p>
        </w:tc>
      </w:tr>
      <w:tr w:rsidR="00897DCF" w:rsidTr="007039D0">
        <w:trPr>
          <w:cnfStyle w:val="000000100000"/>
        </w:trPr>
        <w:tc>
          <w:tcPr>
            <w:cnfStyle w:val="001000000000"/>
            <w:tcW w:w="1857" w:type="dxa"/>
            <w:vMerge w:val="restart"/>
          </w:tcPr>
          <w:p w:rsidR="00897DCF" w:rsidRDefault="00897DCF" w:rsidP="007039D0">
            <w:pPr>
              <w:jc w:val="center"/>
              <w:rPr>
                <w:lang w:val="en-US"/>
              </w:rPr>
            </w:pPr>
            <w:r>
              <w:rPr>
                <w:lang w:val="en-US"/>
              </w:rPr>
              <w:t>3</w:t>
            </w:r>
          </w:p>
        </w:tc>
        <w:tc>
          <w:tcPr>
            <w:tcW w:w="1857" w:type="dxa"/>
            <w:vMerge w:val="restart"/>
          </w:tcPr>
          <w:p w:rsidR="00897DCF" w:rsidRDefault="00897DCF" w:rsidP="007039D0">
            <w:pPr>
              <w:cnfStyle w:val="000000100000"/>
              <w:rPr>
                <w:lang w:val="en-US"/>
              </w:rPr>
            </w:pPr>
            <w:r>
              <w:rPr>
                <w:lang w:val="en-US"/>
              </w:rPr>
              <w:t>Distance Learners</w:t>
            </w:r>
          </w:p>
        </w:tc>
        <w:tc>
          <w:tcPr>
            <w:tcW w:w="1857" w:type="dxa"/>
          </w:tcPr>
          <w:p w:rsidR="00897DCF" w:rsidRDefault="00897DCF" w:rsidP="007039D0">
            <w:pPr>
              <w:cnfStyle w:val="000000100000"/>
              <w:rPr>
                <w:lang w:val="en-US"/>
              </w:rPr>
            </w:pPr>
            <w:r>
              <w:rPr>
                <w:lang w:val="en-US"/>
              </w:rPr>
              <w:t>Discussion #1</w:t>
            </w:r>
          </w:p>
        </w:tc>
        <w:tc>
          <w:tcPr>
            <w:tcW w:w="1857" w:type="dxa"/>
          </w:tcPr>
          <w:p w:rsidR="00897DCF" w:rsidRDefault="00897DCF" w:rsidP="007039D0">
            <w:pPr>
              <w:cnfStyle w:val="000000100000"/>
              <w:rPr>
                <w:lang w:val="en-US"/>
              </w:rPr>
            </w:pPr>
            <w:r>
              <w:rPr>
                <w:lang w:val="en-US"/>
              </w:rPr>
              <w:t>10</w:t>
            </w:r>
          </w:p>
        </w:tc>
        <w:tc>
          <w:tcPr>
            <w:tcW w:w="1858" w:type="dxa"/>
          </w:tcPr>
          <w:p w:rsidR="00897DCF" w:rsidRDefault="00897DCF" w:rsidP="007039D0">
            <w:pPr>
              <w:cnfStyle w:val="000000100000"/>
              <w:rPr>
                <w:lang w:val="en-US"/>
              </w:rPr>
            </w:pPr>
            <w:r>
              <w:rPr>
                <w:lang w:val="en-US"/>
              </w:rPr>
              <w:t>April 7</w:t>
            </w:r>
          </w:p>
        </w:tc>
      </w:tr>
      <w:tr w:rsidR="00897DCF" w:rsidTr="007039D0">
        <w:tc>
          <w:tcPr>
            <w:cnfStyle w:val="001000000000"/>
            <w:tcW w:w="1857" w:type="dxa"/>
            <w:vMerge/>
          </w:tcPr>
          <w:p w:rsidR="00897DCF" w:rsidRDefault="00897DCF" w:rsidP="007039D0">
            <w:pPr>
              <w:jc w:val="center"/>
              <w:rPr>
                <w:lang w:val="en-US"/>
              </w:rPr>
            </w:pPr>
          </w:p>
        </w:tc>
        <w:tc>
          <w:tcPr>
            <w:tcW w:w="1857" w:type="dxa"/>
            <w:vMerge/>
          </w:tcPr>
          <w:p w:rsidR="00897DCF" w:rsidRDefault="00897DCF" w:rsidP="007039D0">
            <w:pPr>
              <w:cnfStyle w:val="000000000000"/>
              <w:rPr>
                <w:lang w:val="en-US"/>
              </w:rPr>
            </w:pPr>
          </w:p>
        </w:tc>
        <w:tc>
          <w:tcPr>
            <w:tcW w:w="1857" w:type="dxa"/>
          </w:tcPr>
          <w:p w:rsidR="00897DCF" w:rsidRDefault="00897DCF" w:rsidP="007039D0">
            <w:pPr>
              <w:cnfStyle w:val="000000000000"/>
              <w:rPr>
                <w:lang w:val="en-US"/>
              </w:rPr>
            </w:pPr>
            <w:r>
              <w:rPr>
                <w:lang w:val="en-US"/>
              </w:rPr>
              <w:t>Group Project</w:t>
            </w:r>
          </w:p>
        </w:tc>
        <w:tc>
          <w:tcPr>
            <w:tcW w:w="1857" w:type="dxa"/>
          </w:tcPr>
          <w:p w:rsidR="00897DCF" w:rsidRDefault="00897DCF" w:rsidP="007039D0">
            <w:pPr>
              <w:cnfStyle w:val="000000000000"/>
              <w:rPr>
                <w:lang w:val="en-US"/>
              </w:rPr>
            </w:pPr>
            <w:r>
              <w:rPr>
                <w:lang w:val="en-US"/>
              </w:rPr>
              <w:t>50</w:t>
            </w:r>
          </w:p>
        </w:tc>
        <w:tc>
          <w:tcPr>
            <w:tcW w:w="1858" w:type="dxa"/>
          </w:tcPr>
          <w:p w:rsidR="00897DCF" w:rsidRDefault="00897DCF" w:rsidP="007039D0">
            <w:pPr>
              <w:cnfStyle w:val="000000000000"/>
              <w:rPr>
                <w:lang w:val="en-US"/>
              </w:rPr>
            </w:pPr>
            <w:r>
              <w:rPr>
                <w:lang w:val="en-US"/>
              </w:rPr>
              <w:t>April 14</w:t>
            </w:r>
          </w:p>
        </w:tc>
      </w:tr>
      <w:tr w:rsidR="00897DCF" w:rsidTr="007039D0">
        <w:trPr>
          <w:cnfStyle w:val="000000100000"/>
        </w:trPr>
        <w:tc>
          <w:tcPr>
            <w:cnfStyle w:val="001000000000"/>
            <w:tcW w:w="1857" w:type="dxa"/>
          </w:tcPr>
          <w:p w:rsidR="00897DCF" w:rsidRDefault="00897DCF" w:rsidP="007039D0">
            <w:pPr>
              <w:jc w:val="center"/>
              <w:rPr>
                <w:lang w:val="en-US"/>
              </w:rPr>
            </w:pPr>
            <w:r>
              <w:rPr>
                <w:lang w:val="en-US"/>
              </w:rPr>
              <w:t>4</w:t>
            </w:r>
          </w:p>
        </w:tc>
        <w:tc>
          <w:tcPr>
            <w:tcW w:w="1857" w:type="dxa"/>
          </w:tcPr>
          <w:p w:rsidR="00897DCF" w:rsidRDefault="00897DCF" w:rsidP="007039D0">
            <w:pPr>
              <w:cnfStyle w:val="000000100000"/>
              <w:rPr>
                <w:lang w:val="en-US"/>
              </w:rPr>
            </w:pPr>
            <w:r>
              <w:rPr>
                <w:lang w:val="en-US"/>
              </w:rPr>
              <w:t>Media Selection</w:t>
            </w:r>
          </w:p>
        </w:tc>
        <w:tc>
          <w:tcPr>
            <w:tcW w:w="1857" w:type="dxa"/>
          </w:tcPr>
          <w:p w:rsidR="00897DCF" w:rsidRDefault="00897DCF" w:rsidP="007039D0">
            <w:pPr>
              <w:cnfStyle w:val="000000100000"/>
              <w:rPr>
                <w:lang w:val="en-US"/>
              </w:rPr>
            </w:pPr>
            <w:r>
              <w:rPr>
                <w:lang w:val="en-US"/>
              </w:rPr>
              <w:t>Blog #1</w:t>
            </w:r>
          </w:p>
        </w:tc>
        <w:tc>
          <w:tcPr>
            <w:tcW w:w="1857" w:type="dxa"/>
          </w:tcPr>
          <w:p w:rsidR="00897DCF" w:rsidRDefault="00897DCF" w:rsidP="007039D0">
            <w:pPr>
              <w:cnfStyle w:val="000000100000"/>
              <w:rPr>
                <w:lang w:val="en-US"/>
              </w:rPr>
            </w:pPr>
            <w:r>
              <w:rPr>
                <w:lang w:val="en-US"/>
              </w:rPr>
              <w:t>10</w:t>
            </w:r>
          </w:p>
        </w:tc>
        <w:tc>
          <w:tcPr>
            <w:tcW w:w="1858" w:type="dxa"/>
          </w:tcPr>
          <w:p w:rsidR="00897DCF" w:rsidRDefault="00897DCF" w:rsidP="007039D0">
            <w:pPr>
              <w:cnfStyle w:val="000000100000"/>
              <w:rPr>
                <w:lang w:val="en-US"/>
              </w:rPr>
            </w:pPr>
            <w:r>
              <w:rPr>
                <w:lang w:val="en-US"/>
              </w:rPr>
              <w:t>April21</w:t>
            </w:r>
          </w:p>
        </w:tc>
      </w:tr>
    </w:tbl>
    <w:p w:rsidR="0093654A" w:rsidRPr="00FC4BDE" w:rsidRDefault="0093654A">
      <w:pPr>
        <w:rPr>
          <w:lang w:val="en-US"/>
        </w:rPr>
        <w:sectPr w:rsidR="0093654A" w:rsidRPr="00FC4BDE" w:rsidSect="00505D4A">
          <w:headerReference w:type="default" r:id="rId42"/>
          <w:footerReference w:type="default" r:id="rId43"/>
          <w:pgSz w:w="11906" w:h="16838"/>
          <w:pgMar w:top="1418" w:right="1418" w:bottom="1418" w:left="1418" w:header="709" w:footer="709" w:gutter="0"/>
          <w:cols w:space="708"/>
          <w:docGrid w:linePitch="360"/>
        </w:sectPr>
      </w:pPr>
    </w:p>
    <w:p w:rsidR="00FC4BDE" w:rsidRPr="00F77B39" w:rsidRDefault="00FC4BDE" w:rsidP="00505D4A">
      <w:pPr>
        <w:pStyle w:val="1"/>
        <w:spacing w:before="0" w:after="380"/>
        <w:rPr>
          <w:rFonts w:ascii="Arial" w:hAnsi="Arial" w:cs="Arial"/>
          <w:color w:val="FF0000"/>
          <w:sz w:val="34"/>
          <w:szCs w:val="34"/>
          <w:lang w:val="en-US"/>
        </w:rPr>
      </w:pPr>
      <w:bookmarkStart w:id="17" w:name="_Toc509352368"/>
      <w:bookmarkStart w:id="18" w:name="_Toc509779888"/>
      <w:proofErr w:type="spellStart"/>
      <w:r w:rsidRPr="00F77B39">
        <w:rPr>
          <w:rFonts w:ascii="Arial" w:hAnsi="Arial" w:cs="Arial"/>
          <w:color w:val="FF0000"/>
          <w:sz w:val="34"/>
          <w:szCs w:val="34"/>
          <w:lang w:val="en-US"/>
        </w:rPr>
        <w:lastRenderedPageBreak/>
        <w:t>Metapopulations</w:t>
      </w:r>
      <w:proofErr w:type="spellEnd"/>
      <w:r w:rsidRPr="00F77B39">
        <w:rPr>
          <w:rFonts w:ascii="Arial" w:hAnsi="Arial" w:cs="Arial"/>
          <w:color w:val="FF0000"/>
          <w:sz w:val="34"/>
          <w:szCs w:val="34"/>
          <w:lang w:val="en-US"/>
        </w:rPr>
        <w:t xml:space="preserve"> and migration</w:t>
      </w:r>
      <w:bookmarkEnd w:id="17"/>
      <w:bookmarkEnd w:id="18"/>
    </w:p>
    <w:p w:rsidR="00FC4BDE" w:rsidRPr="00F77B39" w:rsidRDefault="00FC4BDE" w:rsidP="00FC4BDE">
      <w:pPr>
        <w:pStyle w:val="2"/>
        <w:rPr>
          <w:rFonts w:eastAsia="Times New Roman"/>
          <w:lang w:val="en-US" w:eastAsia="el-GR"/>
        </w:rPr>
      </w:pPr>
      <w:bookmarkStart w:id="19" w:name="_Toc509779889"/>
      <w:r w:rsidRPr="00F77B39">
        <w:rPr>
          <w:rFonts w:eastAsia="Times New Roman"/>
          <w:lang w:val="en-US" w:eastAsia="el-GR"/>
        </w:rPr>
        <w:t xml:space="preserve">Main article: </w:t>
      </w:r>
      <w:hyperlink r:id="rId44" w:tooltip="Metapopulation" w:history="1">
        <w:proofErr w:type="spellStart"/>
        <w:r w:rsidRPr="00F77B39">
          <w:rPr>
            <w:rFonts w:eastAsia="Times New Roman"/>
            <w:color w:val="0000FF"/>
            <w:u w:val="single"/>
            <w:lang w:val="en-US" w:eastAsia="el-GR"/>
          </w:rPr>
          <w:t>Metapopulation</w:t>
        </w:r>
        <w:bookmarkEnd w:id="19"/>
        <w:proofErr w:type="spellEnd"/>
      </w:hyperlink>
    </w:p>
    <w:p w:rsidR="00FC4BDE" w:rsidRPr="00F77B39" w:rsidRDefault="00394217" w:rsidP="00FC4BDE">
      <w:pPr>
        <w:pStyle w:val="3"/>
        <w:rPr>
          <w:lang w:val="en-US"/>
        </w:rPr>
      </w:pPr>
      <w:r>
        <w:rPr>
          <w:noProof/>
          <w:lang w:eastAsia="el-GR"/>
        </w:rPr>
        <w:drawing>
          <wp:anchor distT="0" distB="0" distL="114300" distR="114300" simplePos="0" relativeHeight="251658240" behindDoc="0" locked="0" layoutInCell="1" allowOverlap="0">
            <wp:simplePos x="0" y="0"/>
            <wp:positionH relativeFrom="column">
              <wp:posOffset>71120</wp:posOffset>
            </wp:positionH>
            <wp:positionV relativeFrom="paragraph">
              <wp:posOffset>240030</wp:posOffset>
            </wp:positionV>
            <wp:extent cx="2656840" cy="1907540"/>
            <wp:effectExtent l="19050" t="0" r="0" b="0"/>
            <wp:wrapSquare wrapText="right"/>
            <wp:docPr id="5" name="Εικόνα 19"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pringboardmagazine.com/SpringImages/lifecycle_apple.gif"/>
                    <pic:cNvPicPr>
                      <a:picLocks noChangeAspect="1" noChangeArrowheads="1"/>
                    </pic:cNvPicPr>
                  </pic:nvPicPr>
                  <pic:blipFill>
                    <a:blip r:embed="rId45" cstate="print"/>
                    <a:srcRect/>
                    <a:stretch>
                      <a:fillRect/>
                    </a:stretch>
                  </pic:blipFill>
                  <pic:spPr bwMode="auto">
                    <a:xfrm>
                      <a:off x="0" y="0"/>
                      <a:ext cx="2656840" cy="1907540"/>
                    </a:xfrm>
                    <a:prstGeom prst="rect">
                      <a:avLst/>
                    </a:prstGeom>
                    <a:noFill/>
                    <a:ln w="9525">
                      <a:noFill/>
                      <a:miter lim="800000"/>
                      <a:headEnd/>
                      <a:tailEnd/>
                    </a:ln>
                  </pic:spPr>
                </pic:pic>
              </a:graphicData>
            </a:graphic>
          </wp:anchor>
        </w:drawing>
      </w:r>
      <w:bookmarkStart w:id="20" w:name="_Toc509779890"/>
      <w:r w:rsidR="00FC4BDE" w:rsidRPr="00F77B39">
        <w:rPr>
          <w:lang w:val="en-US"/>
        </w:rPr>
        <w:t xml:space="preserve">See also: </w:t>
      </w:r>
      <w:hyperlink r:id="rId46" w:tooltip="Animal migration" w:history="1">
        <w:r w:rsidR="00FC4BDE" w:rsidRPr="00F77B39">
          <w:rPr>
            <w:color w:val="0000FF"/>
            <w:u w:val="single"/>
            <w:lang w:val="en-US"/>
          </w:rPr>
          <w:t>Animal migration</w:t>
        </w:r>
        <w:bookmarkEnd w:id="20"/>
      </w:hyperlink>
    </w:p>
    <w:p w:rsidR="00FC4BDE" w:rsidRPr="00897DCF" w:rsidRDefault="00FC4BDE" w:rsidP="00FC4BDE">
      <w:pPr>
        <w:spacing w:after="240" w:line="312" w:lineRule="auto"/>
        <w:ind w:firstLine="709"/>
        <w:rPr>
          <w:rFonts w:ascii="Times New Roman" w:eastAsia="Times New Roman" w:hAnsi="Times New Roman" w:cs="Times New Roman"/>
          <w:color w:val="000000" w:themeColor="text1"/>
          <w:sz w:val="24"/>
          <w:szCs w:val="24"/>
          <w:lang w:val="en-US" w:eastAsia="el-GR"/>
        </w:rPr>
      </w:pPr>
      <w:r w:rsidRPr="00897DCF">
        <w:rPr>
          <w:rFonts w:ascii="Times New Roman" w:eastAsia="Times New Roman" w:hAnsi="Times New Roman" w:cs="Times New Roman"/>
          <w:color w:val="000000" w:themeColor="text1"/>
          <w:sz w:val="24"/>
          <w:szCs w:val="24"/>
          <w:lang w:val="en-US" w:eastAsia="el-GR"/>
        </w:rPr>
        <w:t xml:space="preserve">The concept of </w:t>
      </w:r>
      <w:proofErr w:type="spellStart"/>
      <w:r w:rsidRPr="00897DCF">
        <w:rPr>
          <w:rFonts w:ascii="Times New Roman" w:eastAsia="Times New Roman" w:hAnsi="Times New Roman" w:cs="Times New Roman"/>
          <w:color w:val="000000" w:themeColor="text1"/>
          <w:sz w:val="24"/>
          <w:szCs w:val="24"/>
          <w:lang w:val="en-US" w:eastAsia="el-GR"/>
        </w:rPr>
        <w:t>metapopulations</w:t>
      </w:r>
      <w:proofErr w:type="spellEnd"/>
      <w:r w:rsidRPr="00897DCF">
        <w:rPr>
          <w:rFonts w:ascii="Times New Roman" w:eastAsia="Times New Roman" w:hAnsi="Times New Roman" w:cs="Times New Roman"/>
          <w:color w:val="000000" w:themeColor="text1"/>
          <w:sz w:val="24"/>
          <w:szCs w:val="24"/>
          <w:lang w:val="en-US" w:eastAsia="el-GR"/>
        </w:rPr>
        <w:t xml:space="preserve"> was defined in 1969</w:t>
      </w:r>
      <w:hyperlink r:id="rId47" w:anchor="cite_note-Levins69-55" w:history="1">
        <w:r w:rsidRPr="00897DCF">
          <w:rPr>
            <w:rFonts w:ascii="Times New Roman" w:eastAsia="Times New Roman" w:hAnsi="Times New Roman" w:cs="Times New Roman"/>
            <w:color w:val="000000" w:themeColor="text1"/>
            <w:sz w:val="24"/>
            <w:szCs w:val="24"/>
            <w:vertAlign w:val="superscript"/>
            <w:lang w:val="en-US" w:eastAsia="el-GR"/>
          </w:rPr>
          <w:t>[55]</w:t>
        </w:r>
      </w:hyperlink>
      <w:r w:rsidRPr="00897DCF">
        <w:rPr>
          <w:rFonts w:ascii="Times New Roman" w:eastAsia="Times New Roman" w:hAnsi="Times New Roman" w:cs="Times New Roman"/>
          <w:color w:val="000000" w:themeColor="text1"/>
          <w:sz w:val="24"/>
          <w:szCs w:val="24"/>
          <w:lang w:val="en-US" w:eastAsia="el-GR"/>
        </w:rPr>
        <w:t xml:space="preserve"> as "a population of populations which go extinct locally and </w:t>
      </w:r>
      <w:proofErr w:type="spellStart"/>
      <w:r w:rsidRPr="00897DCF">
        <w:rPr>
          <w:rFonts w:ascii="Times New Roman" w:eastAsia="Times New Roman" w:hAnsi="Times New Roman" w:cs="Times New Roman"/>
          <w:color w:val="000000" w:themeColor="text1"/>
          <w:sz w:val="24"/>
          <w:szCs w:val="24"/>
          <w:lang w:val="en-US" w:eastAsia="el-GR"/>
        </w:rPr>
        <w:t>recolonize</w:t>
      </w:r>
      <w:proofErr w:type="spellEnd"/>
      <w:r w:rsidRPr="00897DCF">
        <w:rPr>
          <w:rFonts w:ascii="Times New Roman" w:eastAsia="Times New Roman" w:hAnsi="Times New Roman" w:cs="Times New Roman"/>
          <w:color w:val="000000" w:themeColor="text1"/>
          <w:sz w:val="24"/>
          <w:szCs w:val="24"/>
          <w:lang w:val="en-US" w:eastAsia="el-GR"/>
        </w:rPr>
        <w:t>".</w:t>
      </w:r>
      <w:hyperlink r:id="rId48" w:anchor="cite_note-Levins70-56" w:history="1">
        <w:r w:rsidRPr="00897DCF">
          <w:rPr>
            <w:rFonts w:ascii="Times New Roman" w:eastAsia="Times New Roman" w:hAnsi="Times New Roman" w:cs="Times New Roman"/>
            <w:color w:val="000000" w:themeColor="text1"/>
            <w:sz w:val="24"/>
            <w:szCs w:val="24"/>
            <w:vertAlign w:val="superscript"/>
            <w:lang w:val="en-US" w:eastAsia="el-GR"/>
          </w:rPr>
          <w:t>[56]</w:t>
        </w:r>
      </w:hyperlink>
      <w:r w:rsidRPr="00897DCF">
        <w:rPr>
          <w:rFonts w:ascii="Times New Roman" w:eastAsia="Times New Roman" w:hAnsi="Times New Roman" w:cs="Times New Roman"/>
          <w:color w:val="000000" w:themeColor="text1"/>
          <w:sz w:val="24"/>
          <w:szCs w:val="24"/>
          <w:vertAlign w:val="superscript"/>
          <w:lang w:val="en-US" w:eastAsia="el-GR"/>
        </w:rPr>
        <w:t>:</w:t>
      </w:r>
      <w:proofErr w:type="gramStart"/>
      <w:r w:rsidRPr="00897DCF">
        <w:rPr>
          <w:rFonts w:ascii="Times New Roman" w:eastAsia="Times New Roman" w:hAnsi="Times New Roman" w:cs="Times New Roman"/>
          <w:color w:val="000000" w:themeColor="text1"/>
          <w:sz w:val="24"/>
          <w:szCs w:val="24"/>
          <w:vertAlign w:val="superscript"/>
          <w:lang w:val="en-US" w:eastAsia="el-GR"/>
        </w:rPr>
        <w:t>105</w:t>
      </w:r>
      <w:r w:rsidRPr="00897DCF">
        <w:rPr>
          <w:rFonts w:ascii="Times New Roman" w:eastAsia="Times New Roman" w:hAnsi="Times New Roman" w:cs="Times New Roman"/>
          <w:color w:val="000000" w:themeColor="text1"/>
          <w:sz w:val="24"/>
          <w:szCs w:val="24"/>
          <w:lang w:val="en-US" w:eastAsia="el-GR"/>
        </w:rPr>
        <w:t xml:space="preserve">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ecology</w:t>
      </w:r>
      <w:proofErr w:type="gramEnd"/>
      <w:r w:rsidRPr="00897DCF">
        <w:rPr>
          <w:rFonts w:ascii="Times New Roman" w:eastAsia="Times New Roman" w:hAnsi="Times New Roman" w:cs="Times New Roman"/>
          <w:color w:val="000000" w:themeColor="text1"/>
          <w:sz w:val="24"/>
          <w:szCs w:val="24"/>
          <w:lang w:val="en-US" w:eastAsia="el-GR"/>
        </w:rPr>
        <w:t xml:space="preserve"> is another statistical approach that is often used in </w:t>
      </w:r>
      <w:hyperlink r:id="rId49" w:tooltip="Conservation biology" w:history="1">
        <w:r w:rsidRPr="00897DCF">
          <w:rPr>
            <w:rFonts w:ascii="Times New Roman" w:eastAsia="Times New Roman" w:hAnsi="Times New Roman" w:cs="Times New Roman"/>
            <w:color w:val="000000" w:themeColor="text1"/>
            <w:sz w:val="24"/>
            <w:szCs w:val="24"/>
            <w:lang w:val="en-US" w:eastAsia="el-GR"/>
          </w:rPr>
          <w:t>conservation research</w:t>
        </w:r>
      </w:hyperlink>
      <w:r w:rsidRPr="00897DCF">
        <w:rPr>
          <w:rFonts w:ascii="Times New Roman" w:eastAsia="Times New Roman" w:hAnsi="Times New Roman" w:cs="Times New Roman"/>
          <w:color w:val="000000" w:themeColor="text1"/>
          <w:sz w:val="24"/>
          <w:szCs w:val="24"/>
          <w:lang w:val="en-US" w:eastAsia="el-GR"/>
        </w:rPr>
        <w:t>.</w:t>
      </w:r>
      <w:hyperlink r:id="rId50" w:anchor="cite_note-Smith05-57" w:history="1">
        <w:r w:rsidRPr="00897DCF">
          <w:rPr>
            <w:rFonts w:ascii="Times New Roman" w:eastAsia="Times New Roman" w:hAnsi="Times New Roman" w:cs="Times New Roman"/>
            <w:color w:val="000000" w:themeColor="text1"/>
            <w:sz w:val="24"/>
            <w:szCs w:val="24"/>
            <w:vertAlign w:val="superscript"/>
            <w:lang w:val="en-US" w:eastAsia="el-GR"/>
          </w:rPr>
          <w:t>[57]</w:t>
        </w:r>
      </w:hyperlink>
      <w:r w:rsidRPr="00897DCF">
        <w:rPr>
          <w:rFonts w:ascii="Times New Roman" w:eastAsia="Times New Roman" w:hAnsi="Times New Roman" w:cs="Times New Roman"/>
          <w:color w:val="000000" w:themeColor="text1"/>
          <w:sz w:val="24"/>
          <w:szCs w:val="24"/>
          <w:lang w:val="en-US" w:eastAsia="el-GR"/>
        </w:rPr>
        <w:t xml:space="preserve">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models simplify the landscape into patches of varying levels of quality</w:t>
      </w:r>
      <w:proofErr w:type="gramStart"/>
      <w:r w:rsidRPr="00897DCF">
        <w:rPr>
          <w:rFonts w:ascii="Times New Roman" w:eastAsia="Times New Roman" w:hAnsi="Times New Roman" w:cs="Times New Roman"/>
          <w:color w:val="000000" w:themeColor="text1"/>
          <w:sz w:val="24"/>
          <w:szCs w:val="24"/>
          <w:lang w:val="en-US" w:eastAsia="el-GR"/>
        </w:rPr>
        <w:t>,</w:t>
      </w:r>
      <w:proofErr w:type="gramEnd"/>
      <w:r w:rsidR="00B67F4F" w:rsidRPr="00897DCF">
        <w:rPr>
          <w:rFonts w:ascii="Times New Roman" w:hAnsi="Times New Roman" w:cs="Times New Roman"/>
          <w:color w:val="000000" w:themeColor="text1"/>
        </w:rPr>
        <w:fldChar w:fldCharType="begin"/>
      </w:r>
      <w:r w:rsidRPr="00897DCF">
        <w:rPr>
          <w:rFonts w:ascii="Times New Roman" w:hAnsi="Times New Roman" w:cs="Times New Roman"/>
          <w:color w:val="000000" w:themeColor="text1"/>
          <w:lang w:val="en-US"/>
        </w:rPr>
        <w:instrText>HYPERLINK "https://en.wikipedia.org/wiki/Ecology" \l "cite_note-Hanski98-58"</w:instrText>
      </w:r>
      <w:r w:rsidR="00B67F4F" w:rsidRPr="00897DCF">
        <w:rPr>
          <w:rFonts w:ascii="Times New Roman" w:hAnsi="Times New Roman" w:cs="Times New Roman"/>
          <w:color w:val="000000" w:themeColor="text1"/>
        </w:rPr>
        <w:fldChar w:fldCharType="separate"/>
      </w:r>
      <w:r w:rsidRPr="00897DCF">
        <w:rPr>
          <w:rFonts w:ascii="Times New Roman" w:eastAsia="Times New Roman" w:hAnsi="Times New Roman" w:cs="Times New Roman"/>
          <w:color w:val="000000" w:themeColor="text1"/>
          <w:sz w:val="24"/>
          <w:szCs w:val="24"/>
          <w:vertAlign w:val="superscript"/>
          <w:lang w:val="en-US" w:eastAsia="el-GR"/>
        </w:rPr>
        <w:t>[58]</w:t>
      </w:r>
      <w:r w:rsidR="00B67F4F" w:rsidRPr="00897DCF">
        <w:rPr>
          <w:rFonts w:ascii="Times New Roman" w:hAnsi="Times New Roman" w:cs="Times New Roman"/>
          <w:color w:val="000000" w:themeColor="text1"/>
        </w:rPr>
        <w:fldChar w:fldCharType="end"/>
      </w:r>
      <w:r w:rsidRPr="00897DCF">
        <w:rPr>
          <w:rFonts w:ascii="Times New Roman" w:eastAsia="Times New Roman" w:hAnsi="Times New Roman" w:cs="Times New Roman"/>
          <w:color w:val="000000" w:themeColor="text1"/>
          <w:sz w:val="24"/>
          <w:szCs w:val="24"/>
          <w:lang w:val="en-US" w:eastAsia="el-GR"/>
        </w:rPr>
        <w:t xml:space="preserve"> and </w:t>
      </w:r>
      <w:proofErr w:type="spellStart"/>
      <w:r w:rsidRPr="00897DCF">
        <w:rPr>
          <w:rFonts w:ascii="Times New Roman" w:eastAsia="Times New Roman" w:hAnsi="Times New Roman" w:cs="Times New Roman"/>
          <w:color w:val="000000" w:themeColor="text1"/>
          <w:sz w:val="24"/>
          <w:szCs w:val="24"/>
          <w:lang w:val="en-US" w:eastAsia="el-GR"/>
        </w:rPr>
        <w:t>metapopulations</w:t>
      </w:r>
      <w:proofErr w:type="spellEnd"/>
      <w:r w:rsidRPr="00897DCF">
        <w:rPr>
          <w:rFonts w:ascii="Times New Roman" w:eastAsia="Times New Roman" w:hAnsi="Times New Roman" w:cs="Times New Roman"/>
          <w:color w:val="000000" w:themeColor="text1"/>
          <w:sz w:val="24"/>
          <w:szCs w:val="24"/>
          <w:lang w:val="en-US" w:eastAsia="el-GR"/>
        </w:rPr>
        <w:t xml:space="preserve"> are linked by the migratory </w:t>
      </w:r>
      <w:proofErr w:type="spellStart"/>
      <w:r w:rsidRPr="00897DCF">
        <w:rPr>
          <w:rFonts w:ascii="Times New Roman" w:eastAsia="Times New Roman" w:hAnsi="Times New Roman" w:cs="Times New Roman"/>
          <w:color w:val="000000" w:themeColor="text1"/>
          <w:sz w:val="24"/>
          <w:szCs w:val="24"/>
          <w:lang w:val="en-US" w:eastAsia="el-GR"/>
        </w:rPr>
        <w:t>behaviours</w:t>
      </w:r>
      <w:proofErr w:type="spellEnd"/>
      <w:r w:rsidRPr="00897DCF">
        <w:rPr>
          <w:rFonts w:ascii="Times New Roman" w:eastAsia="Times New Roman" w:hAnsi="Times New Roman" w:cs="Times New Roman"/>
          <w:color w:val="000000" w:themeColor="text1"/>
          <w:sz w:val="24"/>
          <w:szCs w:val="24"/>
          <w:lang w:val="en-US" w:eastAsia="el-GR"/>
        </w:rPr>
        <w:t xml:space="preserve"> of organisms. Animal migration is set apart from other kinds of movement; because, it involves the seasonal departure and return of individuals from a habitat.</w:t>
      </w:r>
      <w:hyperlink r:id="rId51" w:anchor="cite_note-Nebel10-59" w:history="1">
        <w:r w:rsidRPr="00897DCF">
          <w:rPr>
            <w:rFonts w:ascii="Times New Roman" w:eastAsia="Times New Roman" w:hAnsi="Times New Roman" w:cs="Times New Roman"/>
            <w:color w:val="000000" w:themeColor="text1"/>
            <w:sz w:val="24"/>
            <w:szCs w:val="24"/>
            <w:vertAlign w:val="superscript"/>
            <w:lang w:val="en-US" w:eastAsia="el-GR"/>
          </w:rPr>
          <w:t>[59]</w:t>
        </w:r>
      </w:hyperlink>
      <w:r w:rsidRPr="00897DCF">
        <w:rPr>
          <w:rFonts w:ascii="Times New Roman" w:eastAsia="Times New Roman" w:hAnsi="Times New Roman" w:cs="Times New Roman"/>
          <w:color w:val="000000" w:themeColor="text1"/>
          <w:sz w:val="24"/>
          <w:szCs w:val="24"/>
          <w:lang w:val="en-US" w:eastAsia="el-GR"/>
        </w:rPr>
        <w:t xml:space="preserve"> Migration is also a population-level phenomenon, as with the migration routes followed by plants as they occupied northern post-glacial environments. Plant ecologists use pollen records that accumulate and stratify in wetlands to reconstruct the timing of plant migration and dispersal relative to historic and contemporary climates. These migration routes involved an expansion of the range as plant populations expanded from one area to another. There is a larger taxonomy of movement, such as commuting, foraging, territorial </w:t>
      </w:r>
      <w:proofErr w:type="spellStart"/>
      <w:r w:rsidRPr="00897DCF">
        <w:rPr>
          <w:rFonts w:ascii="Times New Roman" w:eastAsia="Times New Roman" w:hAnsi="Times New Roman" w:cs="Times New Roman"/>
          <w:color w:val="000000" w:themeColor="text1"/>
          <w:sz w:val="24"/>
          <w:szCs w:val="24"/>
          <w:lang w:val="en-US" w:eastAsia="el-GR"/>
        </w:rPr>
        <w:t>behaviour</w:t>
      </w:r>
      <w:proofErr w:type="spellEnd"/>
      <w:r w:rsidRPr="00897DCF">
        <w:rPr>
          <w:rFonts w:ascii="Times New Roman" w:eastAsia="Times New Roman" w:hAnsi="Times New Roman" w:cs="Times New Roman"/>
          <w:color w:val="000000" w:themeColor="text1"/>
          <w:sz w:val="24"/>
          <w:szCs w:val="24"/>
          <w:lang w:val="en-US" w:eastAsia="el-GR"/>
        </w:rPr>
        <w:t>, stasis, and ranging. Dispersal is usually distinguished from migration; because, it involves the one way permanent movement of individuals from their birth population into another population.</w:t>
      </w:r>
      <w:hyperlink r:id="rId52" w:anchor="cite_note-Clark98-60" w:history="1">
        <w:r w:rsidRPr="00897DCF">
          <w:rPr>
            <w:rFonts w:ascii="Times New Roman" w:eastAsia="Times New Roman" w:hAnsi="Times New Roman" w:cs="Times New Roman"/>
            <w:color w:val="000000" w:themeColor="text1"/>
            <w:sz w:val="24"/>
            <w:szCs w:val="24"/>
            <w:vertAlign w:val="superscript"/>
            <w:lang w:val="en-US" w:eastAsia="el-GR"/>
          </w:rPr>
          <w:t>[60</w:t>
        </w:r>
        <w:proofErr w:type="gramStart"/>
        <w:r w:rsidRPr="00897DCF">
          <w:rPr>
            <w:rFonts w:ascii="Times New Roman" w:eastAsia="Times New Roman" w:hAnsi="Times New Roman" w:cs="Times New Roman"/>
            <w:color w:val="000000" w:themeColor="text1"/>
            <w:sz w:val="24"/>
            <w:szCs w:val="24"/>
            <w:vertAlign w:val="superscript"/>
            <w:lang w:val="en-US" w:eastAsia="el-GR"/>
          </w:rPr>
          <w:t>]</w:t>
        </w:r>
        <w:proofErr w:type="gramEnd"/>
      </w:hyperlink>
      <w:hyperlink r:id="rId53" w:anchor="cite_note-Dingle96-61" w:history="1">
        <w:r w:rsidRPr="00897DCF">
          <w:rPr>
            <w:rFonts w:ascii="Times New Roman" w:eastAsia="Times New Roman" w:hAnsi="Times New Roman" w:cs="Times New Roman"/>
            <w:color w:val="000000" w:themeColor="text1"/>
            <w:sz w:val="24"/>
            <w:szCs w:val="24"/>
            <w:vertAlign w:val="superscript"/>
            <w:lang w:val="en-US" w:eastAsia="el-GR"/>
          </w:rPr>
          <w:t>[61]</w:t>
        </w:r>
      </w:hyperlink>
    </w:p>
    <w:p w:rsidR="00FC4BDE" w:rsidRPr="00897DCF" w:rsidRDefault="00FC4BDE" w:rsidP="00897DCF">
      <w:pPr>
        <w:spacing w:after="240" w:line="312" w:lineRule="auto"/>
        <w:ind w:firstLine="709"/>
        <w:rPr>
          <w:rFonts w:ascii="Times New Roman" w:eastAsia="Times New Roman" w:hAnsi="Times New Roman" w:cs="Times New Roman"/>
          <w:color w:val="000000" w:themeColor="text1"/>
          <w:sz w:val="24"/>
          <w:szCs w:val="24"/>
          <w:lang w:val="en-US" w:eastAsia="el-GR"/>
        </w:rPr>
        <w:sectPr w:rsidR="00FC4BDE" w:rsidRPr="00897DCF" w:rsidSect="00505D4A">
          <w:headerReference w:type="default" r:id="rId54"/>
          <w:footerReference w:type="default" r:id="rId55"/>
          <w:pgSz w:w="11906" w:h="16838"/>
          <w:pgMar w:top="1418" w:right="1418" w:bottom="1418" w:left="1418" w:header="708" w:footer="708" w:gutter="0"/>
          <w:cols w:space="708"/>
          <w:docGrid w:linePitch="360"/>
        </w:sectPr>
      </w:pPr>
      <w:r w:rsidRPr="00897DCF">
        <w:rPr>
          <w:rFonts w:ascii="Times New Roman" w:eastAsia="Times New Roman" w:hAnsi="Times New Roman" w:cs="Times New Roman"/>
          <w:color w:val="000000" w:themeColor="text1"/>
          <w:sz w:val="24"/>
          <w:szCs w:val="24"/>
          <w:lang w:val="en-US" w:eastAsia="el-GR"/>
        </w:rPr>
        <w:t xml:space="preserve">In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terminology, migrating individuals are classed as emigrants (when they leave a region) or immigrants (when they enter a region), and sites are classed either as sources or sinks. A site is a generic term that refers to places where ecologists sample populations, such as ponds or defined sampling areas in a forest. Source patches are productive sites that generate a seasonal supply of </w:t>
      </w:r>
      <w:hyperlink r:id="rId56" w:tooltip="Juvenile (organism)" w:history="1">
        <w:r w:rsidRPr="00897DCF">
          <w:rPr>
            <w:rFonts w:ascii="Times New Roman" w:eastAsia="Times New Roman" w:hAnsi="Times New Roman" w:cs="Times New Roman"/>
            <w:color w:val="000000" w:themeColor="text1"/>
            <w:sz w:val="24"/>
            <w:szCs w:val="24"/>
            <w:lang w:val="en-US" w:eastAsia="el-GR"/>
          </w:rPr>
          <w:t>juveniles</w:t>
        </w:r>
      </w:hyperlink>
      <w:r w:rsidRPr="00897DCF">
        <w:rPr>
          <w:rFonts w:ascii="Times New Roman" w:eastAsia="Times New Roman" w:hAnsi="Times New Roman" w:cs="Times New Roman"/>
          <w:color w:val="000000" w:themeColor="text1"/>
          <w:sz w:val="24"/>
          <w:szCs w:val="24"/>
          <w:lang w:val="en-US" w:eastAsia="el-GR"/>
        </w:rPr>
        <w:t xml:space="preserve"> that migrate to other patch locations. Sink patches are unproductive sites that only receive migrants; the population at the site will disappear unless rescued by an adjacent source patch or environmental conditions become more </w:t>
      </w:r>
      <w:proofErr w:type="spellStart"/>
      <w:r w:rsidRPr="00897DCF">
        <w:rPr>
          <w:rFonts w:ascii="Times New Roman" w:eastAsia="Times New Roman" w:hAnsi="Times New Roman" w:cs="Times New Roman"/>
          <w:color w:val="000000" w:themeColor="text1"/>
          <w:sz w:val="24"/>
          <w:szCs w:val="24"/>
          <w:lang w:val="en-US" w:eastAsia="el-GR"/>
        </w:rPr>
        <w:t>favourable</w:t>
      </w:r>
      <w:proofErr w:type="spellEnd"/>
      <w:r w:rsidRPr="00897DCF">
        <w:rPr>
          <w:rFonts w:ascii="Times New Roman" w:eastAsia="Times New Roman" w:hAnsi="Times New Roman" w:cs="Times New Roman"/>
          <w:color w:val="000000" w:themeColor="text1"/>
          <w:sz w:val="24"/>
          <w:szCs w:val="24"/>
          <w:lang w:val="en-US" w:eastAsia="el-GR"/>
        </w:rPr>
        <w:t xml:space="preserve">.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models examine patch dynamics over time to answer potential questions about spatial and demographic ecology. The ecology of </w:t>
      </w:r>
      <w:proofErr w:type="spellStart"/>
      <w:r w:rsidRPr="00897DCF">
        <w:rPr>
          <w:rFonts w:ascii="Times New Roman" w:eastAsia="Times New Roman" w:hAnsi="Times New Roman" w:cs="Times New Roman"/>
          <w:color w:val="000000" w:themeColor="text1"/>
          <w:sz w:val="24"/>
          <w:szCs w:val="24"/>
          <w:lang w:val="en-US" w:eastAsia="el-GR"/>
        </w:rPr>
        <w:t>metapopulations</w:t>
      </w:r>
      <w:proofErr w:type="spellEnd"/>
      <w:r w:rsidRPr="00897DCF">
        <w:rPr>
          <w:rFonts w:ascii="Times New Roman" w:eastAsia="Times New Roman" w:hAnsi="Times New Roman" w:cs="Times New Roman"/>
          <w:color w:val="000000" w:themeColor="text1"/>
          <w:sz w:val="24"/>
          <w:szCs w:val="24"/>
          <w:lang w:val="en-US" w:eastAsia="el-GR"/>
        </w:rPr>
        <w:t xml:space="preserve"> is a dynamic process of extinction and colonization. Small patches of lower quality (i.e., sinks) are maintained or rescued by a seasonal influx of new immigrants. A dynamic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structure evolves from year to year, where some patches are sinks in dry years and are sources when conditions are more </w:t>
      </w:r>
      <w:proofErr w:type="spellStart"/>
      <w:r w:rsidRPr="00897DCF">
        <w:rPr>
          <w:rFonts w:ascii="Times New Roman" w:eastAsia="Times New Roman" w:hAnsi="Times New Roman" w:cs="Times New Roman"/>
          <w:color w:val="000000" w:themeColor="text1"/>
          <w:sz w:val="24"/>
          <w:szCs w:val="24"/>
          <w:lang w:val="en-US" w:eastAsia="el-GR"/>
        </w:rPr>
        <w:t>favourable</w:t>
      </w:r>
      <w:proofErr w:type="spellEnd"/>
      <w:r w:rsidRPr="00897DCF">
        <w:rPr>
          <w:rFonts w:ascii="Times New Roman" w:eastAsia="Times New Roman" w:hAnsi="Times New Roman" w:cs="Times New Roman"/>
          <w:color w:val="000000" w:themeColor="text1"/>
          <w:sz w:val="24"/>
          <w:szCs w:val="24"/>
          <w:lang w:val="en-US" w:eastAsia="el-GR"/>
        </w:rPr>
        <w:t xml:space="preserve">. Ecologists use a mixture of computer models and </w:t>
      </w:r>
      <w:hyperlink r:id="rId57" w:tooltip="Field study" w:history="1">
        <w:r w:rsidRPr="00897DCF">
          <w:rPr>
            <w:rFonts w:ascii="Times New Roman" w:eastAsia="Times New Roman" w:hAnsi="Times New Roman" w:cs="Times New Roman"/>
            <w:color w:val="000000" w:themeColor="text1"/>
            <w:sz w:val="24"/>
            <w:szCs w:val="24"/>
            <w:lang w:val="en-US" w:eastAsia="el-GR"/>
          </w:rPr>
          <w:t>field studies</w:t>
        </w:r>
      </w:hyperlink>
      <w:r w:rsidRPr="00897DCF">
        <w:rPr>
          <w:rFonts w:ascii="Times New Roman" w:eastAsia="Times New Roman" w:hAnsi="Times New Roman" w:cs="Times New Roman"/>
          <w:color w:val="000000" w:themeColor="text1"/>
          <w:sz w:val="24"/>
          <w:szCs w:val="24"/>
          <w:lang w:val="en-US" w:eastAsia="el-GR"/>
        </w:rPr>
        <w:t xml:space="preserve"> to explain </w:t>
      </w:r>
      <w:proofErr w:type="spellStart"/>
      <w:r w:rsidRPr="00897DCF">
        <w:rPr>
          <w:rFonts w:ascii="Times New Roman" w:eastAsia="Times New Roman" w:hAnsi="Times New Roman" w:cs="Times New Roman"/>
          <w:color w:val="000000" w:themeColor="text1"/>
          <w:sz w:val="24"/>
          <w:szCs w:val="24"/>
          <w:lang w:val="en-US" w:eastAsia="el-GR"/>
        </w:rPr>
        <w:t>metapopulation</w:t>
      </w:r>
      <w:proofErr w:type="spellEnd"/>
      <w:r w:rsidRPr="00897DCF">
        <w:rPr>
          <w:rFonts w:ascii="Times New Roman" w:eastAsia="Times New Roman" w:hAnsi="Times New Roman" w:cs="Times New Roman"/>
          <w:color w:val="000000" w:themeColor="text1"/>
          <w:sz w:val="24"/>
          <w:szCs w:val="24"/>
          <w:lang w:val="en-US" w:eastAsia="el-GR"/>
        </w:rPr>
        <w:t xml:space="preserve"> structure.</w:t>
      </w:r>
      <w:r w:rsidR="00897DCF" w:rsidRPr="00897DCF">
        <w:rPr>
          <w:rFonts w:ascii="Times New Roman" w:eastAsia="Times New Roman" w:hAnsi="Times New Roman" w:cs="Times New Roman"/>
          <w:color w:val="000000" w:themeColor="text1"/>
          <w:sz w:val="24"/>
          <w:szCs w:val="24"/>
          <w:lang w:val="en-US" w:eastAsia="el-GR"/>
        </w:rPr>
        <w:t xml:space="preserve"> </w:t>
      </w:r>
    </w:p>
    <w:p w:rsidR="00FC4BDE" w:rsidRPr="00F77B39" w:rsidRDefault="00FC4BDE" w:rsidP="00505D4A">
      <w:pPr>
        <w:pStyle w:val="1"/>
        <w:spacing w:before="0" w:after="380"/>
        <w:rPr>
          <w:rFonts w:ascii="Arial" w:eastAsia="Times New Roman" w:hAnsi="Arial" w:cs="Arial"/>
          <w:color w:val="FF0000"/>
          <w:sz w:val="34"/>
          <w:szCs w:val="34"/>
          <w:lang w:val="en-US" w:eastAsia="el-GR"/>
        </w:rPr>
      </w:pPr>
      <w:bookmarkStart w:id="21" w:name="_Toc509352369"/>
      <w:bookmarkStart w:id="22" w:name="_Toc509779891"/>
      <w:r w:rsidRPr="00F77B39">
        <w:rPr>
          <w:rFonts w:ascii="Arial" w:eastAsia="Times New Roman" w:hAnsi="Arial" w:cs="Arial"/>
          <w:color w:val="FF0000"/>
          <w:sz w:val="34"/>
          <w:szCs w:val="34"/>
          <w:lang w:val="en-US" w:eastAsia="el-GR"/>
        </w:rPr>
        <w:lastRenderedPageBreak/>
        <w:t>Holism</w:t>
      </w:r>
      <w:bookmarkEnd w:id="21"/>
      <w:bookmarkEnd w:id="22"/>
    </w:p>
    <w:p w:rsidR="00FC4BDE" w:rsidRPr="00F77B39" w:rsidRDefault="00FC4BDE" w:rsidP="00FC4BDE">
      <w:pPr>
        <w:pStyle w:val="2"/>
        <w:rPr>
          <w:rFonts w:eastAsia="Times New Roman"/>
          <w:lang w:val="en-US" w:eastAsia="el-GR"/>
        </w:rPr>
      </w:pPr>
      <w:bookmarkStart w:id="23" w:name="_Toc509779892"/>
      <w:r w:rsidRPr="00F77B39">
        <w:rPr>
          <w:rFonts w:eastAsia="Times New Roman"/>
          <w:lang w:val="en-US" w:eastAsia="el-GR"/>
        </w:rPr>
        <w:t xml:space="preserve">Main article: </w:t>
      </w:r>
      <w:hyperlink r:id="rId58" w:tooltip="Holism" w:history="1">
        <w:r w:rsidRPr="00F77B39">
          <w:rPr>
            <w:rFonts w:eastAsia="Times New Roman"/>
            <w:color w:val="0000FF"/>
            <w:u w:val="single"/>
            <w:lang w:val="en-US" w:eastAsia="el-GR"/>
          </w:rPr>
          <w:t>Holism</w:t>
        </w:r>
        <w:bookmarkEnd w:id="23"/>
      </w:hyperlink>
    </w:p>
    <w:p w:rsidR="00FC4BDE" w:rsidRPr="00897DCF" w:rsidRDefault="00FC4BDE" w:rsidP="00FC4BDE">
      <w:pPr>
        <w:spacing w:after="240" w:line="312" w:lineRule="auto"/>
        <w:ind w:firstLine="709"/>
        <w:rPr>
          <w:rFonts w:ascii="Times New Roman" w:eastAsia="Times New Roman" w:hAnsi="Times New Roman" w:cs="Times New Roman"/>
          <w:color w:val="000000" w:themeColor="text1"/>
          <w:sz w:val="24"/>
          <w:szCs w:val="24"/>
          <w:lang w:val="en-US" w:eastAsia="el-GR"/>
        </w:rPr>
      </w:pPr>
      <w:r w:rsidRPr="00897DCF">
        <w:rPr>
          <w:rFonts w:ascii="Times New Roman" w:eastAsia="Times New Roman" w:hAnsi="Times New Roman" w:cs="Times New Roman"/>
          <w:color w:val="000000" w:themeColor="text1"/>
          <w:sz w:val="24"/>
          <w:szCs w:val="24"/>
          <w:lang w:val="en-US" w:eastAsia="el-GR"/>
        </w:rPr>
        <w:t xml:space="preserve">Holism remains a critical part of the theoretical foundation in contemporary ecological studies. Holism addresses the </w:t>
      </w:r>
      <w:hyperlink r:id="rId59" w:tooltip="Biological organisation" w:history="1">
        <w:r w:rsidRPr="00897DCF">
          <w:rPr>
            <w:rFonts w:ascii="Times New Roman" w:eastAsia="Times New Roman" w:hAnsi="Times New Roman" w:cs="Times New Roman"/>
            <w:color w:val="000000" w:themeColor="text1"/>
            <w:sz w:val="24"/>
            <w:szCs w:val="24"/>
            <w:lang w:val="en-US" w:eastAsia="el-GR"/>
          </w:rPr>
          <w:t>biological organization</w:t>
        </w:r>
      </w:hyperlink>
      <w:r w:rsidRPr="00897DCF">
        <w:rPr>
          <w:rFonts w:ascii="Times New Roman" w:eastAsia="Times New Roman" w:hAnsi="Times New Roman" w:cs="Times New Roman"/>
          <w:color w:val="000000" w:themeColor="text1"/>
          <w:sz w:val="24"/>
          <w:szCs w:val="24"/>
          <w:lang w:val="en-US" w:eastAsia="el-GR"/>
        </w:rPr>
        <w:t xml:space="preserve"> of life that </w:t>
      </w:r>
      <w:hyperlink r:id="rId60" w:tooltip="Systems biology" w:history="1">
        <w:r w:rsidRPr="00897DCF">
          <w:rPr>
            <w:rFonts w:ascii="Times New Roman" w:eastAsia="Times New Roman" w:hAnsi="Times New Roman" w:cs="Times New Roman"/>
            <w:color w:val="000000" w:themeColor="text1"/>
            <w:sz w:val="24"/>
            <w:szCs w:val="24"/>
            <w:lang w:val="en-US" w:eastAsia="el-GR"/>
          </w:rPr>
          <w:t>self-organizes</w:t>
        </w:r>
      </w:hyperlink>
      <w:r w:rsidRPr="00897DCF">
        <w:rPr>
          <w:rFonts w:ascii="Times New Roman" w:eastAsia="Times New Roman" w:hAnsi="Times New Roman" w:cs="Times New Roman"/>
          <w:color w:val="000000" w:themeColor="text1"/>
          <w:sz w:val="24"/>
          <w:szCs w:val="24"/>
          <w:lang w:val="en-US" w:eastAsia="el-GR"/>
        </w:rPr>
        <w:t xml:space="preserve"> into layers of emergent whole systems that function according to non-reducible properties. This means that higher order patterns of a whole functional system, such as an </w:t>
      </w:r>
      <w:hyperlink r:id="rId61" w:tooltip="Ecosystem" w:history="1">
        <w:r w:rsidRPr="00897DCF">
          <w:rPr>
            <w:rFonts w:ascii="Times New Roman" w:eastAsia="Times New Roman" w:hAnsi="Times New Roman" w:cs="Times New Roman"/>
            <w:color w:val="000000" w:themeColor="text1"/>
            <w:sz w:val="24"/>
            <w:szCs w:val="24"/>
            <w:lang w:val="en-US" w:eastAsia="el-GR"/>
          </w:rPr>
          <w:t>ecosystem</w:t>
        </w:r>
      </w:hyperlink>
      <w:r w:rsidRPr="00897DCF">
        <w:rPr>
          <w:rFonts w:ascii="Times New Roman" w:eastAsia="Times New Roman" w:hAnsi="Times New Roman" w:cs="Times New Roman"/>
          <w:color w:val="000000" w:themeColor="text1"/>
          <w:sz w:val="24"/>
          <w:szCs w:val="24"/>
          <w:lang w:val="en-US" w:eastAsia="el-GR"/>
        </w:rPr>
        <w:t>, cannot be predicted or understood by a simple summation of the parts.</w:t>
      </w:r>
      <w:hyperlink r:id="rId62" w:anchor="cite_note-Liu09-104" w:history="1">
        <w:r w:rsidRPr="00897DCF">
          <w:rPr>
            <w:rFonts w:ascii="Times New Roman" w:eastAsia="Times New Roman" w:hAnsi="Times New Roman" w:cs="Times New Roman"/>
            <w:color w:val="000000" w:themeColor="text1"/>
            <w:sz w:val="24"/>
            <w:szCs w:val="24"/>
            <w:vertAlign w:val="superscript"/>
            <w:lang w:val="en-US" w:eastAsia="el-GR"/>
          </w:rPr>
          <w:t>[104]</w:t>
        </w:r>
      </w:hyperlink>
      <w:r w:rsidRPr="00897DCF">
        <w:rPr>
          <w:rFonts w:ascii="Times New Roman" w:eastAsia="Times New Roman" w:hAnsi="Times New Roman" w:cs="Times New Roman"/>
          <w:color w:val="000000" w:themeColor="text1"/>
          <w:sz w:val="24"/>
          <w:szCs w:val="24"/>
          <w:lang w:val="en-US" w:eastAsia="el-GR"/>
        </w:rPr>
        <w:t xml:space="preserve"> "New properties emerge because the components interact, not because the basic nature of the components is changed."</w:t>
      </w:r>
      <w:hyperlink r:id="rId63" w:anchor="cite_note-Odum05-6" w:history="1">
        <w:r w:rsidRPr="00897DCF">
          <w:rPr>
            <w:rFonts w:ascii="Times New Roman" w:eastAsia="Times New Roman" w:hAnsi="Times New Roman" w:cs="Times New Roman"/>
            <w:color w:val="000000" w:themeColor="text1"/>
            <w:sz w:val="24"/>
            <w:szCs w:val="24"/>
            <w:vertAlign w:val="superscript"/>
            <w:lang w:val="en-US" w:eastAsia="el-GR"/>
          </w:rPr>
          <w:t>[6]</w:t>
        </w:r>
      </w:hyperlink>
      <w:r w:rsidRPr="00897DCF">
        <w:rPr>
          <w:rFonts w:ascii="Times New Roman" w:eastAsia="Times New Roman" w:hAnsi="Times New Roman" w:cs="Times New Roman"/>
          <w:color w:val="000000" w:themeColor="text1"/>
          <w:sz w:val="24"/>
          <w:szCs w:val="24"/>
          <w:vertAlign w:val="superscript"/>
          <w:lang w:val="en-US" w:eastAsia="el-GR"/>
        </w:rPr>
        <w:t>:8</w:t>
      </w:r>
    </w:p>
    <w:p w:rsidR="00FC4BDE" w:rsidRPr="001E6659" w:rsidRDefault="00FC4BDE" w:rsidP="00897DCF">
      <w:pPr>
        <w:spacing w:after="240" w:line="312" w:lineRule="auto"/>
        <w:ind w:firstLine="709"/>
        <w:rPr>
          <w:rFonts w:ascii="Times New Roman" w:hAnsi="Times New Roman" w:cs="Times New Roman"/>
          <w:color w:val="000000" w:themeColor="text1"/>
          <w:lang w:val="en-US"/>
        </w:rPr>
        <w:sectPr w:rsidR="00FC4BDE" w:rsidRPr="001E6659" w:rsidSect="00505D4A">
          <w:headerReference w:type="default" r:id="rId64"/>
          <w:footerReference w:type="default" r:id="rId65"/>
          <w:pgSz w:w="11906" w:h="16838"/>
          <w:pgMar w:top="1418" w:right="1418" w:bottom="1418" w:left="1418" w:header="708" w:footer="708" w:gutter="0"/>
          <w:cols w:space="708"/>
          <w:docGrid w:linePitch="360"/>
        </w:sectPr>
      </w:pPr>
      <w:r w:rsidRPr="00897DCF">
        <w:rPr>
          <w:rFonts w:ascii="Times New Roman" w:eastAsia="Times New Roman" w:hAnsi="Times New Roman" w:cs="Times New Roman"/>
          <w:color w:val="000000" w:themeColor="text1"/>
          <w:sz w:val="24"/>
          <w:szCs w:val="24"/>
          <w:lang w:val="en-US" w:eastAsia="el-GR"/>
        </w:rPr>
        <w:t xml:space="preserve">Ecological studies are necessarily holistic as opposed to </w:t>
      </w:r>
      <w:hyperlink r:id="rId66" w:tooltip="Reductionistic" w:history="1">
        <w:proofErr w:type="spellStart"/>
        <w:r w:rsidRPr="00897DCF">
          <w:rPr>
            <w:rFonts w:ascii="Times New Roman" w:eastAsia="Times New Roman" w:hAnsi="Times New Roman" w:cs="Times New Roman"/>
            <w:color w:val="000000" w:themeColor="text1"/>
            <w:sz w:val="24"/>
            <w:szCs w:val="24"/>
            <w:lang w:val="en-US" w:eastAsia="el-GR"/>
          </w:rPr>
          <w:t>reductionistic</w:t>
        </w:r>
        <w:proofErr w:type="spellEnd"/>
      </w:hyperlink>
      <w:r w:rsidRPr="00897DCF">
        <w:rPr>
          <w:rFonts w:ascii="Times New Roman" w:eastAsia="Times New Roman" w:hAnsi="Times New Roman" w:cs="Times New Roman"/>
          <w:color w:val="000000" w:themeColor="text1"/>
          <w:sz w:val="24"/>
          <w:szCs w:val="24"/>
          <w:lang w:val="en-US" w:eastAsia="el-GR"/>
        </w:rPr>
        <w:t>.</w:t>
      </w:r>
      <w:hyperlink r:id="rId67" w:anchor="cite_note-Levins80-36" w:history="1">
        <w:r w:rsidRPr="00897DCF">
          <w:rPr>
            <w:rFonts w:ascii="Times New Roman" w:eastAsia="Times New Roman" w:hAnsi="Times New Roman" w:cs="Times New Roman"/>
            <w:color w:val="000000" w:themeColor="text1"/>
            <w:sz w:val="24"/>
            <w:szCs w:val="24"/>
            <w:vertAlign w:val="superscript"/>
            <w:lang w:val="en-US" w:eastAsia="el-GR"/>
          </w:rPr>
          <w:t>[36]</w:t>
        </w:r>
      </w:hyperlink>
      <w:hyperlink r:id="rId68" w:anchor="cite_note-Odum1977-99" w:history="1">
        <w:r w:rsidRPr="00897DCF">
          <w:rPr>
            <w:rFonts w:ascii="Times New Roman" w:eastAsia="Times New Roman" w:hAnsi="Times New Roman" w:cs="Times New Roman"/>
            <w:color w:val="000000" w:themeColor="text1"/>
            <w:sz w:val="24"/>
            <w:szCs w:val="24"/>
            <w:vertAlign w:val="superscript"/>
            <w:lang w:val="en-US" w:eastAsia="el-GR"/>
          </w:rPr>
          <w:t>[99]</w:t>
        </w:r>
      </w:hyperlink>
      <w:hyperlink r:id="rId69" w:anchor="cite_note-Mikkelson10-105" w:history="1">
        <w:r w:rsidRPr="00897DCF">
          <w:rPr>
            <w:rFonts w:ascii="Times New Roman" w:eastAsia="Times New Roman" w:hAnsi="Times New Roman" w:cs="Times New Roman"/>
            <w:color w:val="000000" w:themeColor="text1"/>
            <w:sz w:val="24"/>
            <w:szCs w:val="24"/>
            <w:vertAlign w:val="superscript"/>
            <w:lang w:val="en-US" w:eastAsia="el-GR"/>
          </w:rPr>
          <w:t>[105]</w:t>
        </w:r>
      </w:hyperlink>
      <w:r w:rsidRPr="00897DCF">
        <w:rPr>
          <w:rFonts w:ascii="Times New Roman" w:eastAsia="Times New Roman" w:hAnsi="Times New Roman" w:cs="Times New Roman"/>
          <w:color w:val="000000" w:themeColor="text1"/>
          <w:sz w:val="24"/>
          <w:szCs w:val="24"/>
          <w:lang w:val="en-US" w:eastAsia="el-GR"/>
        </w:rPr>
        <w:t xml:space="preserve">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whole system, which leads to 3) a </w:t>
      </w:r>
      <w:hyperlink r:id="rId70" w:tooltip="Metaphysics" w:history="1">
        <w:r w:rsidRPr="00897DCF">
          <w:rPr>
            <w:rFonts w:ascii="Times New Roman" w:eastAsia="Times New Roman" w:hAnsi="Times New Roman" w:cs="Times New Roman"/>
            <w:color w:val="000000" w:themeColor="text1"/>
            <w:sz w:val="24"/>
            <w:szCs w:val="24"/>
            <w:lang w:val="en-US" w:eastAsia="el-GR"/>
          </w:rPr>
          <w:t>metaphysical</w:t>
        </w:r>
      </w:hyperlink>
      <w:r w:rsidRPr="00897DCF">
        <w:rPr>
          <w:rFonts w:ascii="Times New Roman" w:eastAsia="Times New Roman" w:hAnsi="Times New Roman" w:cs="Times New Roman"/>
          <w:color w:val="000000" w:themeColor="text1"/>
          <w:sz w:val="24"/>
          <w:szCs w:val="24"/>
          <w:lang w:val="en-US" w:eastAsia="el-GR"/>
        </w:rPr>
        <w:t xml:space="preserve"> hierarchy whereby the causal relations of larger systems are understood without reference to the smaller parts. Scientific holism differs from </w:t>
      </w:r>
      <w:hyperlink r:id="rId71" w:tooltip="Mysticism" w:history="1">
        <w:r w:rsidRPr="00897DCF">
          <w:rPr>
            <w:rFonts w:ascii="Times New Roman" w:eastAsia="Times New Roman" w:hAnsi="Times New Roman" w:cs="Times New Roman"/>
            <w:color w:val="000000" w:themeColor="text1"/>
            <w:sz w:val="24"/>
            <w:szCs w:val="24"/>
            <w:lang w:val="en-US" w:eastAsia="el-GR"/>
          </w:rPr>
          <w:t>mysticism</w:t>
        </w:r>
      </w:hyperlink>
      <w:r w:rsidRPr="00897DCF">
        <w:rPr>
          <w:rFonts w:ascii="Times New Roman" w:eastAsia="Times New Roman" w:hAnsi="Times New Roman" w:cs="Times New Roman"/>
          <w:color w:val="000000" w:themeColor="text1"/>
          <w:sz w:val="24"/>
          <w:szCs w:val="24"/>
          <w:lang w:val="en-US" w:eastAsia="el-GR"/>
        </w:rPr>
        <w:t xml:space="preserve"> that has appropriated the same term. An example of metaphysical holism is identified in the trend of increased exterior thickness in shells of different species. The reason for a thickness increase can be understood through reference to principles of natural selection via predation without need to reference or understand the </w:t>
      </w:r>
      <w:hyperlink r:id="rId72" w:tooltip="Biomolecular" w:history="1">
        <w:proofErr w:type="spellStart"/>
        <w:r w:rsidRPr="00897DCF">
          <w:rPr>
            <w:rFonts w:ascii="Times New Roman" w:eastAsia="Times New Roman" w:hAnsi="Times New Roman" w:cs="Times New Roman"/>
            <w:color w:val="000000" w:themeColor="text1"/>
            <w:sz w:val="24"/>
            <w:szCs w:val="24"/>
            <w:lang w:val="en-US" w:eastAsia="el-GR"/>
          </w:rPr>
          <w:t>biomolecular</w:t>
        </w:r>
        <w:proofErr w:type="spellEnd"/>
      </w:hyperlink>
      <w:r w:rsidRPr="00897DCF">
        <w:rPr>
          <w:rFonts w:ascii="Times New Roman" w:eastAsia="Times New Roman" w:hAnsi="Times New Roman" w:cs="Times New Roman"/>
          <w:color w:val="000000" w:themeColor="text1"/>
          <w:sz w:val="24"/>
          <w:szCs w:val="24"/>
          <w:lang w:val="en-US" w:eastAsia="el-GR"/>
        </w:rPr>
        <w:t xml:space="preserve"> properties of the exterior shells.</w:t>
      </w:r>
      <w:r w:rsidR="00897DCF" w:rsidRPr="001E6659">
        <w:rPr>
          <w:rFonts w:ascii="Times New Roman" w:hAnsi="Times New Roman" w:cs="Times New Roman"/>
          <w:color w:val="000000" w:themeColor="text1"/>
          <w:lang w:val="en-US"/>
        </w:rPr>
        <w:t xml:space="preserve"> </w:t>
      </w:r>
    </w:p>
    <w:p w:rsidR="00B016FF" w:rsidRPr="00FC4BDE" w:rsidRDefault="001E6659">
      <w:pPr>
        <w:rPr>
          <w:lang w:val="en-US"/>
        </w:rPr>
      </w:pPr>
      <w:r w:rsidRPr="001E6659">
        <w:rPr>
          <w:noProof/>
          <w:lang w:eastAsia="el-GR"/>
        </w:rPr>
        <w:lastRenderedPageBreak/>
        <w:drawing>
          <wp:inline distT="0" distB="0" distL="0" distR="0">
            <wp:extent cx="5486400" cy="3200400"/>
            <wp:effectExtent l="152400" t="0" r="19050" b="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r w:rsidR="00FC4BDE" w:rsidRPr="00FC4BDE">
        <w:rPr>
          <w:noProof/>
          <w:lang w:eastAsia="el-GR"/>
        </w:rPr>
        <w:drawing>
          <wp:inline distT="0" distB="0" distL="0" distR="0">
            <wp:extent cx="5295900" cy="3329940"/>
            <wp:effectExtent l="0" t="0" r="0" b="0"/>
            <wp:docPr id="10" name="Διάγραμμα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sectPr w:rsidR="00B016FF" w:rsidRPr="00FC4BDE" w:rsidSect="00505D4A">
      <w:headerReference w:type="default" r:id="rId83"/>
      <w:footerReference w:type="default" r:id="rId84"/>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243" w:rsidRDefault="00551243" w:rsidP="0093654A">
      <w:pPr>
        <w:spacing w:after="0" w:line="240" w:lineRule="auto"/>
      </w:pPr>
      <w:r>
        <w:separator/>
      </w:r>
    </w:p>
  </w:endnote>
  <w:endnote w:type="continuationSeparator" w:id="0">
    <w:p w:rsidR="00551243" w:rsidRDefault="00551243" w:rsidP="009365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3-4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5-6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84" w:rsidRDefault="00897DCF">
    <w:pPr>
      <w:pStyle w:val="a4"/>
    </w:pPr>
    <w:r>
      <w:t>6-7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243" w:rsidRDefault="00551243" w:rsidP="0093654A">
      <w:pPr>
        <w:spacing w:after="0" w:line="240" w:lineRule="auto"/>
      </w:pPr>
      <w:r>
        <w:separator/>
      </w:r>
    </w:p>
  </w:footnote>
  <w:footnote w:type="continuationSeparator" w:id="0">
    <w:p w:rsidR="00551243" w:rsidRDefault="00551243" w:rsidP="009365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54A" w:rsidRDefault="003D0B1E">
    <w:pPr>
      <w:pStyle w:val="a3"/>
    </w:pPr>
    <w:r>
      <w:t xml:space="preserve"> </w:t>
    </w:r>
    <w:r w:rsidR="0093654A">
      <w:rPr>
        <w:lang w:val="en-US"/>
      </w:rPr>
      <w:t>1. Biome</w:t>
    </w:r>
  </w:p>
  <w:p w:rsidR="0093654A" w:rsidRDefault="0093654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54A" w:rsidRDefault="0093654A">
    <w:pPr>
      <w:pStyle w:val="a3"/>
    </w:pPr>
    <w:r>
      <w:rPr>
        <w:lang w:val="en-US"/>
      </w:rPr>
      <w:t>2. Biosphere</w:t>
    </w:r>
  </w:p>
  <w:p w:rsidR="0093654A" w:rsidRDefault="0093654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54A" w:rsidRDefault="0093654A">
    <w:pPr>
      <w:pStyle w:val="a3"/>
    </w:pPr>
    <w:r>
      <w:rPr>
        <w:lang w:val="en-US"/>
      </w:rPr>
      <w:t>3.  Individual ecology</w:t>
    </w:r>
  </w:p>
  <w:p w:rsidR="0093654A" w:rsidRDefault="0093654A">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54A" w:rsidRDefault="0093654A">
    <w:pPr>
      <w:pStyle w:val="a3"/>
    </w:pPr>
    <w:r>
      <w:rPr>
        <w:lang w:val="en-US"/>
      </w:rPr>
      <w:t xml:space="preserve">4. </w:t>
    </w:r>
    <w:r w:rsidR="00FC4BDE">
      <w:rPr>
        <w:lang w:val="en-US"/>
      </w:rPr>
      <w:t xml:space="preserve"> </w:t>
    </w:r>
    <w:proofErr w:type="spellStart"/>
    <w:r w:rsidR="00FC4BDE">
      <w:rPr>
        <w:lang w:val="en-US"/>
      </w:rPr>
      <w:t>Metapopulation</w:t>
    </w:r>
    <w:proofErr w:type="spellEnd"/>
    <w:r w:rsidR="00FC4BDE">
      <w:rPr>
        <w:lang w:val="en-US"/>
      </w:rPr>
      <w:t xml:space="preserve"> and migration</w:t>
    </w:r>
    <w:r w:rsidR="00FC4BDE">
      <w:rPr>
        <w:lang w:val="en-US"/>
      </w:rPr>
      <w:tab/>
    </w:r>
    <w:r w:rsidR="00FC4BDE">
      <w:rPr>
        <w:lang w:val="en-US"/>
      </w:rPr>
      <w:tab/>
    </w:r>
  </w:p>
  <w:p w:rsidR="0093654A" w:rsidRDefault="0093654A">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BDE" w:rsidRDefault="00FC4BDE">
    <w:pPr>
      <w:pStyle w:val="a3"/>
    </w:pPr>
    <w:r>
      <w:rPr>
        <w:lang w:val="en-US"/>
      </w:rPr>
      <w:t>5. Holism</w:t>
    </w:r>
    <w:r>
      <w:rPr>
        <w:lang w:val="en-US"/>
      </w:rPr>
      <w:tab/>
    </w:r>
    <w:r>
      <w:rPr>
        <w:lang w:val="en-US"/>
      </w:rPr>
      <w:tab/>
    </w:r>
  </w:p>
  <w:p w:rsidR="00FC4BDE" w:rsidRDefault="00FC4BDE">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BDE" w:rsidRDefault="00FC4BDE">
    <w:pPr>
      <w:pStyle w:val="a3"/>
    </w:pPr>
    <w:r>
      <w:rPr>
        <w:lang w:val="en-US"/>
      </w:rPr>
      <w:t xml:space="preserve">6. </w:t>
    </w:r>
    <w:r>
      <w:t>Η οικογένεια μου</w:t>
    </w:r>
    <w:r>
      <w:rPr>
        <w:lang w:val="en-US"/>
      </w:rPr>
      <w:tab/>
    </w:r>
    <w:r>
      <w:rPr>
        <w:lang w:val="en-US"/>
      </w:rPr>
      <w:tab/>
    </w:r>
  </w:p>
  <w:p w:rsidR="00FC4BDE" w:rsidRDefault="00FC4BD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93654A"/>
    <w:rsid w:val="000244E9"/>
    <w:rsid w:val="000E37AA"/>
    <w:rsid w:val="001E6659"/>
    <w:rsid w:val="00394217"/>
    <w:rsid w:val="003D0B1E"/>
    <w:rsid w:val="00505D4A"/>
    <w:rsid w:val="00551243"/>
    <w:rsid w:val="005D1AAC"/>
    <w:rsid w:val="006476FE"/>
    <w:rsid w:val="007369DC"/>
    <w:rsid w:val="00766B32"/>
    <w:rsid w:val="008003AF"/>
    <w:rsid w:val="00855FFD"/>
    <w:rsid w:val="00897DCF"/>
    <w:rsid w:val="0093654A"/>
    <w:rsid w:val="009C1171"/>
    <w:rsid w:val="00B016FF"/>
    <w:rsid w:val="00B341E1"/>
    <w:rsid w:val="00B67F4F"/>
    <w:rsid w:val="00E72FD9"/>
    <w:rsid w:val="00ED22A4"/>
    <w:rsid w:val="00F2316B"/>
    <w:rsid w:val="00F73B84"/>
    <w:rsid w:val="00FC4B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BDE"/>
  </w:style>
  <w:style w:type="paragraph" w:styleId="1">
    <w:name w:val="heading 1"/>
    <w:basedOn w:val="a"/>
    <w:next w:val="a"/>
    <w:link w:val="1Char"/>
    <w:uiPriority w:val="9"/>
    <w:qFormat/>
    <w:rsid w:val="00FC4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C4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FC4B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654A"/>
    <w:pPr>
      <w:tabs>
        <w:tab w:val="center" w:pos="4153"/>
        <w:tab w:val="right" w:pos="8306"/>
      </w:tabs>
      <w:spacing w:after="0" w:line="240" w:lineRule="auto"/>
    </w:pPr>
  </w:style>
  <w:style w:type="character" w:customStyle="1" w:styleId="Char">
    <w:name w:val="Κεφαλίδα Char"/>
    <w:basedOn w:val="a0"/>
    <w:link w:val="a3"/>
    <w:uiPriority w:val="99"/>
    <w:rsid w:val="0093654A"/>
  </w:style>
  <w:style w:type="paragraph" w:styleId="a4">
    <w:name w:val="footer"/>
    <w:basedOn w:val="a"/>
    <w:link w:val="Char0"/>
    <w:uiPriority w:val="99"/>
    <w:semiHidden/>
    <w:unhideWhenUsed/>
    <w:rsid w:val="0093654A"/>
    <w:pPr>
      <w:tabs>
        <w:tab w:val="center" w:pos="4153"/>
        <w:tab w:val="right" w:pos="8306"/>
      </w:tabs>
      <w:spacing w:after="0" w:line="240" w:lineRule="auto"/>
    </w:pPr>
  </w:style>
  <w:style w:type="character" w:customStyle="1" w:styleId="Char0">
    <w:name w:val="Υποσέλιδο Char"/>
    <w:basedOn w:val="a0"/>
    <w:link w:val="a4"/>
    <w:uiPriority w:val="99"/>
    <w:semiHidden/>
    <w:rsid w:val="0093654A"/>
  </w:style>
  <w:style w:type="paragraph" w:styleId="a5">
    <w:name w:val="Balloon Text"/>
    <w:basedOn w:val="a"/>
    <w:link w:val="Char1"/>
    <w:uiPriority w:val="99"/>
    <w:semiHidden/>
    <w:unhideWhenUsed/>
    <w:rsid w:val="0093654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93654A"/>
    <w:rPr>
      <w:rFonts w:ascii="Tahoma" w:hAnsi="Tahoma" w:cs="Tahoma"/>
      <w:sz w:val="16"/>
      <w:szCs w:val="16"/>
    </w:rPr>
  </w:style>
  <w:style w:type="character" w:customStyle="1" w:styleId="2Char">
    <w:name w:val="Επικεφαλίδα 2 Char"/>
    <w:basedOn w:val="a0"/>
    <w:link w:val="2"/>
    <w:uiPriority w:val="9"/>
    <w:rsid w:val="00FC4BDE"/>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semiHidden/>
    <w:rsid w:val="00FC4BDE"/>
    <w:rPr>
      <w:rFonts w:asciiTheme="majorHAnsi" w:eastAsiaTheme="majorEastAsia" w:hAnsiTheme="majorHAnsi" w:cstheme="majorBidi"/>
      <w:b/>
      <w:bCs/>
      <w:color w:val="4F81BD" w:themeColor="accent1"/>
    </w:rPr>
  </w:style>
  <w:style w:type="character" w:customStyle="1" w:styleId="1Char">
    <w:name w:val="Επικεφαλίδα 1 Char"/>
    <w:basedOn w:val="a0"/>
    <w:link w:val="1"/>
    <w:uiPriority w:val="9"/>
    <w:rsid w:val="00FC4BDE"/>
    <w:rPr>
      <w:rFonts w:asciiTheme="majorHAnsi" w:eastAsiaTheme="majorEastAsia" w:hAnsiTheme="majorHAnsi" w:cstheme="majorBidi"/>
      <w:b/>
      <w:bCs/>
      <w:color w:val="365F91" w:themeColor="accent1" w:themeShade="BF"/>
      <w:sz w:val="28"/>
      <w:szCs w:val="28"/>
    </w:rPr>
  </w:style>
  <w:style w:type="paragraph" w:styleId="a6">
    <w:name w:val="No Spacing"/>
    <w:link w:val="Char2"/>
    <w:uiPriority w:val="1"/>
    <w:qFormat/>
    <w:rsid w:val="00E72FD9"/>
    <w:pPr>
      <w:spacing w:after="0" w:line="240" w:lineRule="auto"/>
    </w:pPr>
    <w:rPr>
      <w:rFonts w:eastAsiaTheme="minorEastAsia"/>
    </w:rPr>
  </w:style>
  <w:style w:type="character" w:customStyle="1" w:styleId="Char2">
    <w:name w:val="Χωρίς διάστιχο Char"/>
    <w:basedOn w:val="a0"/>
    <w:link w:val="a6"/>
    <w:uiPriority w:val="1"/>
    <w:rsid w:val="00E72FD9"/>
    <w:rPr>
      <w:rFonts w:eastAsiaTheme="minorEastAsia"/>
    </w:rPr>
  </w:style>
  <w:style w:type="paragraph" w:styleId="a7">
    <w:name w:val="TOC Heading"/>
    <w:basedOn w:val="1"/>
    <w:next w:val="a"/>
    <w:uiPriority w:val="39"/>
    <w:semiHidden/>
    <w:unhideWhenUsed/>
    <w:qFormat/>
    <w:rsid w:val="00E72FD9"/>
    <w:pPr>
      <w:outlineLvl w:val="9"/>
    </w:pPr>
  </w:style>
  <w:style w:type="paragraph" w:styleId="20">
    <w:name w:val="toc 2"/>
    <w:basedOn w:val="a"/>
    <w:next w:val="a"/>
    <w:autoRedefine/>
    <w:uiPriority w:val="39"/>
    <w:unhideWhenUsed/>
    <w:rsid w:val="00E72FD9"/>
    <w:pPr>
      <w:spacing w:after="100"/>
      <w:ind w:left="220"/>
    </w:pPr>
  </w:style>
  <w:style w:type="paragraph" w:styleId="30">
    <w:name w:val="toc 3"/>
    <w:basedOn w:val="a"/>
    <w:next w:val="a"/>
    <w:autoRedefine/>
    <w:uiPriority w:val="39"/>
    <w:unhideWhenUsed/>
    <w:rsid w:val="00E72FD9"/>
    <w:pPr>
      <w:spacing w:after="100"/>
      <w:ind w:left="440"/>
    </w:pPr>
  </w:style>
  <w:style w:type="paragraph" w:styleId="10">
    <w:name w:val="toc 1"/>
    <w:basedOn w:val="a"/>
    <w:next w:val="a"/>
    <w:autoRedefine/>
    <w:uiPriority w:val="39"/>
    <w:unhideWhenUsed/>
    <w:rsid w:val="00E72FD9"/>
    <w:pPr>
      <w:spacing w:after="100"/>
    </w:pPr>
  </w:style>
  <w:style w:type="character" w:styleId="-">
    <w:name w:val="Hyperlink"/>
    <w:basedOn w:val="a0"/>
    <w:uiPriority w:val="99"/>
    <w:unhideWhenUsed/>
    <w:rsid w:val="00E72FD9"/>
    <w:rPr>
      <w:color w:val="0000FF" w:themeColor="hyperlink"/>
      <w:u w:val="single"/>
    </w:rPr>
  </w:style>
  <w:style w:type="table" w:styleId="2-2">
    <w:name w:val="Medium Shading 2 Accent 2"/>
    <w:basedOn w:val="a1"/>
    <w:uiPriority w:val="64"/>
    <w:rsid w:val="00897DC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Tundra" TargetMode="External"/><Relationship Id="rId18" Type="http://schemas.openxmlformats.org/officeDocument/2006/relationships/hyperlink" Target="https://en.wikipedia.org/wiki/Microorganism" TargetMode="External"/><Relationship Id="rId26" Type="http://schemas.openxmlformats.org/officeDocument/2006/relationships/footer" Target="footer2.xml"/><Relationship Id="rId39" Type="http://schemas.openxmlformats.org/officeDocument/2006/relationships/hyperlink" Target="https://en.wikipedia.org/wiki/Ethology" TargetMode="External"/><Relationship Id="rId21" Type="http://schemas.openxmlformats.org/officeDocument/2006/relationships/header" Target="header1.xml"/><Relationship Id="rId34" Type="http://schemas.openxmlformats.org/officeDocument/2006/relationships/hyperlink" Target="https://en.wikipedia.org/wiki/Ecophysiology" TargetMode="External"/><Relationship Id="rId42" Type="http://schemas.openxmlformats.org/officeDocument/2006/relationships/header" Target="header3.xml"/><Relationship Id="rId47" Type="http://schemas.openxmlformats.org/officeDocument/2006/relationships/hyperlink" Target="https://en.wikipedia.org/wiki/Ecology" TargetMode="External"/><Relationship Id="rId50" Type="http://schemas.openxmlformats.org/officeDocument/2006/relationships/hyperlink" Target="https://en.wikipedia.org/wiki/Ecology" TargetMode="External"/><Relationship Id="rId55" Type="http://schemas.openxmlformats.org/officeDocument/2006/relationships/footer" Target="footer4.xml"/><Relationship Id="rId63" Type="http://schemas.openxmlformats.org/officeDocument/2006/relationships/hyperlink" Target="https://en.wikipedia.org/wiki/Ecology" TargetMode="External"/><Relationship Id="rId68" Type="http://schemas.openxmlformats.org/officeDocument/2006/relationships/hyperlink" Target="https://en.wikipedia.org/wiki/Ecology" TargetMode="External"/><Relationship Id="rId76" Type="http://schemas.openxmlformats.org/officeDocument/2006/relationships/diagramColors" Target="diagrams/colors1.xml"/><Relationship Id="rId84"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yperlink" Target="https://en.wikipedia.org/wiki/Mysticism" TargetMode="External"/><Relationship Id="rId2" Type="http://schemas.openxmlformats.org/officeDocument/2006/relationships/customXml" Target="../customXml/item2.xml"/><Relationship Id="rId16" Type="http://schemas.openxmlformats.org/officeDocument/2006/relationships/hyperlink" Target="https://en.wikipedia.org/wiki/Ecology" TargetMode="External"/><Relationship Id="rId29" Type="http://schemas.openxmlformats.org/officeDocument/2006/relationships/hyperlink" Target="https://en.wikipedia.org/wiki/Gaia_hypothesis" TargetMode="External"/><Relationship Id="rId11" Type="http://schemas.openxmlformats.org/officeDocument/2006/relationships/hyperlink" Target="https://en.wikipedia.org/wiki/Temperate_deciduous_forest" TargetMode="External"/><Relationship Id="rId24" Type="http://schemas.openxmlformats.org/officeDocument/2006/relationships/hyperlink" Target="https://en.wikipedia.org/wiki/Earth%27s_spheres" TargetMode="External"/><Relationship Id="rId32" Type="http://schemas.openxmlformats.org/officeDocument/2006/relationships/hyperlink" Target="https://en.wikipedia.org/wiki/Feedback_loop" TargetMode="External"/><Relationship Id="rId37" Type="http://schemas.openxmlformats.org/officeDocument/2006/relationships/hyperlink" Target="https://en.wikipedia.org/wiki/Ecophysiology" TargetMode="External"/><Relationship Id="rId40" Type="http://schemas.openxmlformats.org/officeDocument/2006/relationships/hyperlink" Target="https://en.wikipedia.org/wiki/Metabolic_theory_of_ecology" TargetMode="External"/><Relationship Id="rId45" Type="http://schemas.openxmlformats.org/officeDocument/2006/relationships/image" Target="media/image1.gif"/><Relationship Id="rId53" Type="http://schemas.openxmlformats.org/officeDocument/2006/relationships/hyperlink" Target="https://en.wikipedia.org/wiki/Ecology" TargetMode="External"/><Relationship Id="rId58" Type="http://schemas.openxmlformats.org/officeDocument/2006/relationships/hyperlink" Target="https://en.wikipedia.org/wiki/Holism" TargetMode="External"/><Relationship Id="rId66" Type="http://schemas.openxmlformats.org/officeDocument/2006/relationships/hyperlink" Target="https://en.wikipedia.org/wiki/Reductionistic" TargetMode="External"/><Relationship Id="rId74" Type="http://schemas.openxmlformats.org/officeDocument/2006/relationships/diagramLayout" Target="diagrams/layout1.xml"/><Relationship Id="rId79" Type="http://schemas.openxmlformats.org/officeDocument/2006/relationships/diagramLayout" Target="diagrams/layout2.xm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en.wikipedia.org/wiki/Ecosystem" TargetMode="External"/><Relationship Id="rId82" Type="http://schemas.microsoft.com/office/2007/relationships/diagramDrawing" Target="diagrams/drawing2.xml"/><Relationship Id="rId19" Type="http://schemas.openxmlformats.org/officeDocument/2006/relationships/hyperlink" Target="https://en.wikipedia.org/wiki/Ecology" TargetMode="External"/><Relationship Id="rId4" Type="http://schemas.openxmlformats.org/officeDocument/2006/relationships/settings" Target="settings.xml"/><Relationship Id="rId9" Type="http://schemas.openxmlformats.org/officeDocument/2006/relationships/hyperlink" Target="https://en.wikipedia.org/wiki/Ecology" TargetMode="External"/><Relationship Id="rId14" Type="http://schemas.openxmlformats.org/officeDocument/2006/relationships/hyperlink" Target="https://en.wikipedia.org/wiki/Hot_desert" TargetMode="External"/><Relationship Id="rId22" Type="http://schemas.openxmlformats.org/officeDocument/2006/relationships/footer" Target="footer1.xml"/><Relationship Id="rId27" Type="http://schemas.openxmlformats.org/officeDocument/2006/relationships/hyperlink" Target="https://en.wikipedia.org/wiki/Ecological_relationship" TargetMode="External"/><Relationship Id="rId30" Type="http://schemas.openxmlformats.org/officeDocument/2006/relationships/hyperlink" Target="https://en.wikipedia.org/wiki/Holism" TargetMode="External"/><Relationship Id="rId35" Type="http://schemas.openxmlformats.org/officeDocument/2006/relationships/hyperlink" Target="https://en.wikipedia.org/wiki/Metabolic_theory_of_ecology" TargetMode="External"/><Relationship Id="rId43" Type="http://schemas.openxmlformats.org/officeDocument/2006/relationships/footer" Target="footer3.xml"/><Relationship Id="rId48" Type="http://schemas.openxmlformats.org/officeDocument/2006/relationships/hyperlink" Target="https://en.wikipedia.org/wiki/Ecology" TargetMode="External"/><Relationship Id="rId56" Type="http://schemas.openxmlformats.org/officeDocument/2006/relationships/hyperlink" Target="https://en.wikipedia.org/wiki/Juvenile_(organism)" TargetMode="External"/><Relationship Id="rId64" Type="http://schemas.openxmlformats.org/officeDocument/2006/relationships/header" Target="header5.xml"/><Relationship Id="rId69" Type="http://schemas.openxmlformats.org/officeDocument/2006/relationships/hyperlink" Target="https://en.wikipedia.org/wiki/Ecology" TargetMode="External"/><Relationship Id="rId77" Type="http://schemas.microsoft.com/office/2007/relationships/diagramDrawing" Target="diagrams/drawing1.xml"/><Relationship Id="rId8" Type="http://schemas.openxmlformats.org/officeDocument/2006/relationships/hyperlink" Target="https://en.wikipedia.org/wiki/Biome" TargetMode="External"/><Relationship Id="rId51" Type="http://schemas.openxmlformats.org/officeDocument/2006/relationships/hyperlink" Target="https://en.wikipedia.org/wiki/Ecology" TargetMode="External"/><Relationship Id="rId72" Type="http://schemas.openxmlformats.org/officeDocument/2006/relationships/hyperlink" Target="https://en.wikipedia.org/wiki/Biomolecular" TargetMode="External"/><Relationship Id="rId80" Type="http://schemas.openxmlformats.org/officeDocument/2006/relationships/diagramQuickStyle" Target="diagrams/quickStyle2.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en.wikipedia.org/wiki/Taiga" TargetMode="External"/><Relationship Id="rId17" Type="http://schemas.openxmlformats.org/officeDocument/2006/relationships/hyperlink" Target="https://en.wikipedia.org/wiki/Microbiome" TargetMode="External"/><Relationship Id="rId25" Type="http://schemas.openxmlformats.org/officeDocument/2006/relationships/header" Target="header2.xml"/><Relationship Id="rId33" Type="http://schemas.openxmlformats.org/officeDocument/2006/relationships/hyperlink" Target="https://en.wikipedia.org/wiki/Life_history_theory" TargetMode="External"/><Relationship Id="rId38" Type="http://schemas.openxmlformats.org/officeDocument/2006/relationships/hyperlink" Target="https://en.wikipedia.org/wiki/Metabolic_theory_of_ecology" TargetMode="External"/><Relationship Id="rId46" Type="http://schemas.openxmlformats.org/officeDocument/2006/relationships/hyperlink" Target="https://en.wikipedia.org/wiki/Animal_migration" TargetMode="External"/><Relationship Id="rId59" Type="http://schemas.openxmlformats.org/officeDocument/2006/relationships/hyperlink" Target="https://en.wikipedia.org/wiki/Biological_organisation" TargetMode="External"/><Relationship Id="rId67" Type="http://schemas.openxmlformats.org/officeDocument/2006/relationships/hyperlink" Target="https://en.wikipedia.org/wiki/Ecology" TargetMode="External"/><Relationship Id="rId20" Type="http://schemas.openxmlformats.org/officeDocument/2006/relationships/hyperlink" Target="https://en.wikipedia.org/wiki/Molecular_genetics" TargetMode="External"/><Relationship Id="rId41" Type="http://schemas.openxmlformats.org/officeDocument/2006/relationships/hyperlink" Target="https://en.wikipedia.org/wiki/Evolutionary_ecology" TargetMode="External"/><Relationship Id="rId54" Type="http://schemas.openxmlformats.org/officeDocument/2006/relationships/header" Target="header4.xml"/><Relationship Id="rId62" Type="http://schemas.openxmlformats.org/officeDocument/2006/relationships/hyperlink" Target="https://en.wikipedia.org/wiki/Ecology" TargetMode="External"/><Relationship Id="rId70" Type="http://schemas.openxmlformats.org/officeDocument/2006/relationships/hyperlink" Target="https://en.wikipedia.org/wiki/Metaphysics" TargetMode="External"/><Relationship Id="rId75" Type="http://schemas.openxmlformats.org/officeDocument/2006/relationships/diagramQuickStyle" Target="diagrams/quickStyle1.xml"/><Relationship Id="rId83"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Polar_desert" TargetMode="External"/><Relationship Id="rId23" Type="http://schemas.openxmlformats.org/officeDocument/2006/relationships/hyperlink" Target="https://en.wikipedia.org/wiki/Biosphere" TargetMode="External"/><Relationship Id="rId28" Type="http://schemas.openxmlformats.org/officeDocument/2006/relationships/hyperlink" Target="https://en.wikipedia.org/wiki/Ecology" TargetMode="External"/><Relationship Id="rId36" Type="http://schemas.openxmlformats.org/officeDocument/2006/relationships/hyperlink" Target="https://en.wikipedia.org/wiki/Life_history_theory" TargetMode="External"/><Relationship Id="rId49" Type="http://schemas.openxmlformats.org/officeDocument/2006/relationships/hyperlink" Target="https://en.wikipedia.org/wiki/Conservation_biology" TargetMode="External"/><Relationship Id="rId57" Type="http://schemas.openxmlformats.org/officeDocument/2006/relationships/hyperlink" Target="https://en.wikipedia.org/wiki/Field_study" TargetMode="External"/><Relationship Id="rId10" Type="http://schemas.openxmlformats.org/officeDocument/2006/relationships/hyperlink" Target="https://en.wikipedia.org/wiki/Temperate_broadleaf_and_mixed_forest" TargetMode="External"/><Relationship Id="rId31" Type="http://schemas.openxmlformats.org/officeDocument/2006/relationships/hyperlink" Target="https://en.wikipedia.org/wiki/Ecology" TargetMode="External"/><Relationship Id="rId44" Type="http://schemas.openxmlformats.org/officeDocument/2006/relationships/hyperlink" Target="https://en.wikipedia.org/wiki/Metapopulation" TargetMode="External"/><Relationship Id="rId52" Type="http://schemas.openxmlformats.org/officeDocument/2006/relationships/hyperlink" Target="https://en.wikipedia.org/wiki/Ecology" TargetMode="External"/><Relationship Id="rId60" Type="http://schemas.openxmlformats.org/officeDocument/2006/relationships/hyperlink" Target="https://en.wikipedia.org/wiki/Systems_biology" TargetMode="External"/><Relationship Id="rId65" Type="http://schemas.openxmlformats.org/officeDocument/2006/relationships/footer" Target="footer5.xml"/><Relationship Id="rId73" Type="http://schemas.openxmlformats.org/officeDocument/2006/relationships/diagramData" Target="diagrams/data1.xml"/><Relationship Id="rId78" Type="http://schemas.openxmlformats.org/officeDocument/2006/relationships/diagramData" Target="diagrams/data2.xml"/><Relationship Id="rId81" Type="http://schemas.openxmlformats.org/officeDocument/2006/relationships/diagramColors" Target="diagrams/colors2.xml"/><Relationship Id="rId86"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A66B0E-44EF-4C6F-99CE-4EF42FC8CF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C0F021A7-547F-4048-B856-56616A336150}">
      <dgm:prSet phldrT="[Κείμενο]"/>
      <dgm:spPr/>
      <dgm:t>
        <a:bodyPr/>
        <a:lstStyle/>
        <a:p>
          <a:r>
            <a:rPr lang="el-GR"/>
            <a:t>Βαγγέλης</a:t>
          </a:r>
        </a:p>
      </dgm:t>
    </dgm:pt>
    <dgm:pt modelId="{70CE9868-DE65-485C-B330-031303B5E87C}" type="parTrans" cxnId="{F328907D-B677-4534-979A-9ED5ADB28EF9}">
      <dgm:prSet/>
      <dgm:spPr/>
      <dgm:t>
        <a:bodyPr/>
        <a:lstStyle/>
        <a:p>
          <a:endParaRPr lang="el-GR"/>
        </a:p>
      </dgm:t>
    </dgm:pt>
    <dgm:pt modelId="{88A1573F-922B-453D-8FC3-9704B362F480}" type="sibTrans" cxnId="{F328907D-B677-4534-979A-9ED5ADB28EF9}">
      <dgm:prSet/>
      <dgm:spPr/>
      <dgm:t>
        <a:bodyPr/>
        <a:lstStyle/>
        <a:p>
          <a:endParaRPr lang="el-GR"/>
        </a:p>
      </dgm:t>
    </dgm:pt>
    <dgm:pt modelId="{1B629875-90B8-4817-9221-B8A3762A940B}">
      <dgm:prSet phldrT="[Κείμενο]"/>
      <dgm:spPr/>
      <dgm:t>
        <a:bodyPr/>
        <a:lstStyle/>
        <a:p>
          <a:r>
            <a:rPr lang="el-GR"/>
            <a:t>Δροσιά</a:t>
          </a:r>
        </a:p>
      </dgm:t>
    </dgm:pt>
    <dgm:pt modelId="{19AE2C1A-0616-48A2-9EEC-8E5588422396}" type="parTrans" cxnId="{09C93C68-0745-4140-A305-6D1E2E6B521B}">
      <dgm:prSet/>
      <dgm:spPr/>
      <dgm:t>
        <a:bodyPr/>
        <a:lstStyle/>
        <a:p>
          <a:endParaRPr lang="el-GR"/>
        </a:p>
      </dgm:t>
    </dgm:pt>
    <dgm:pt modelId="{568344EC-3CEC-4305-B456-458813ACAB5A}" type="sibTrans" cxnId="{09C93C68-0745-4140-A305-6D1E2E6B521B}">
      <dgm:prSet/>
      <dgm:spPr/>
      <dgm:t>
        <a:bodyPr/>
        <a:lstStyle/>
        <a:p>
          <a:endParaRPr lang="el-GR"/>
        </a:p>
      </dgm:t>
    </dgm:pt>
    <dgm:pt modelId="{4C08B881-27FE-4E6A-A4B6-90B67DA61402}">
      <dgm:prSet phldrT="[Κείμενο]"/>
      <dgm:spPr/>
      <dgm:t>
        <a:bodyPr/>
        <a:lstStyle/>
        <a:p>
          <a:r>
            <a:rPr lang="el-GR"/>
            <a:t>Κωνσταντίνα</a:t>
          </a:r>
        </a:p>
      </dgm:t>
    </dgm:pt>
    <dgm:pt modelId="{E1405E42-AD9D-44F2-8E7F-E3F4B7A3D8B8}" type="parTrans" cxnId="{A857BF6C-9C21-4506-B449-3E40660B72E6}">
      <dgm:prSet/>
      <dgm:spPr/>
      <dgm:t>
        <a:bodyPr/>
        <a:lstStyle/>
        <a:p>
          <a:endParaRPr lang="el-GR"/>
        </a:p>
      </dgm:t>
    </dgm:pt>
    <dgm:pt modelId="{5C8951AE-8205-4DE2-91D9-59425F7B4553}" type="sibTrans" cxnId="{A857BF6C-9C21-4506-B449-3E40660B72E6}">
      <dgm:prSet/>
      <dgm:spPr/>
      <dgm:t>
        <a:bodyPr/>
        <a:lstStyle/>
        <a:p>
          <a:endParaRPr lang="el-GR"/>
        </a:p>
      </dgm:t>
    </dgm:pt>
    <dgm:pt modelId="{BC765400-821F-4AF1-A99D-2F2117CC751F}">
      <dgm:prSet phldrT="[Κείμενο]"/>
      <dgm:spPr/>
      <dgm:t>
        <a:bodyPr/>
        <a:lstStyle/>
        <a:p>
          <a:r>
            <a:rPr lang="el-GR"/>
            <a:t>Γιώργος</a:t>
          </a:r>
        </a:p>
      </dgm:t>
    </dgm:pt>
    <dgm:pt modelId="{DBED91EA-ED63-4FC3-A111-40E6C5B5B419}" type="parTrans" cxnId="{D6872411-C435-435D-9704-FFADFEF27CCD}">
      <dgm:prSet/>
      <dgm:spPr/>
      <dgm:t>
        <a:bodyPr/>
        <a:lstStyle/>
        <a:p>
          <a:endParaRPr lang="el-GR"/>
        </a:p>
      </dgm:t>
    </dgm:pt>
    <dgm:pt modelId="{3FEE75B6-EAAA-4900-9E85-9C7B403F3A60}" type="sibTrans" cxnId="{D6872411-C435-435D-9704-FFADFEF27CCD}">
      <dgm:prSet/>
      <dgm:spPr/>
      <dgm:t>
        <a:bodyPr/>
        <a:lstStyle/>
        <a:p>
          <a:endParaRPr lang="el-GR"/>
        </a:p>
      </dgm:t>
    </dgm:pt>
    <dgm:pt modelId="{F6028F18-3403-4A93-B5A5-838B72799674}">
      <dgm:prSet/>
      <dgm:spPr/>
      <dgm:t>
        <a:bodyPr/>
        <a:lstStyle/>
        <a:p>
          <a:r>
            <a:rPr lang="el-GR"/>
            <a:t>Μαρία</a:t>
          </a:r>
        </a:p>
      </dgm:t>
    </dgm:pt>
    <dgm:pt modelId="{723FE0EE-CF78-4110-BECD-74D63E17F197}" type="parTrans" cxnId="{5D41AA17-CBDC-4977-939F-3D17808EE73F}">
      <dgm:prSet/>
      <dgm:spPr/>
      <dgm:t>
        <a:bodyPr/>
        <a:lstStyle/>
        <a:p>
          <a:endParaRPr lang="el-GR"/>
        </a:p>
      </dgm:t>
    </dgm:pt>
    <dgm:pt modelId="{0174C1EC-BA72-49DD-A889-836FE59175CE}" type="sibTrans" cxnId="{5D41AA17-CBDC-4977-939F-3D17808EE73F}">
      <dgm:prSet/>
      <dgm:spPr/>
      <dgm:t>
        <a:bodyPr/>
        <a:lstStyle/>
        <a:p>
          <a:endParaRPr lang="el-GR"/>
        </a:p>
      </dgm:t>
    </dgm:pt>
    <dgm:pt modelId="{7188BE01-DA96-4881-ADD3-F2EDB6628FA3}">
      <dgm:prSet/>
      <dgm:spPr/>
      <dgm:t>
        <a:bodyPr/>
        <a:lstStyle/>
        <a:p>
          <a:r>
            <a:rPr lang="el-GR"/>
            <a:t>Μαρίλια</a:t>
          </a:r>
        </a:p>
      </dgm:t>
    </dgm:pt>
    <dgm:pt modelId="{BC8D9056-092B-420B-AF6D-F36895BFD2DE}" type="parTrans" cxnId="{28F36C25-9590-4D02-B9B2-E571A3680B25}">
      <dgm:prSet/>
      <dgm:spPr/>
      <dgm:t>
        <a:bodyPr/>
        <a:lstStyle/>
        <a:p>
          <a:endParaRPr lang="el-GR"/>
        </a:p>
      </dgm:t>
    </dgm:pt>
    <dgm:pt modelId="{9D30352C-2487-47CB-8B5A-7250A9F4A929}" type="sibTrans" cxnId="{28F36C25-9590-4D02-B9B2-E571A3680B25}">
      <dgm:prSet/>
      <dgm:spPr/>
      <dgm:t>
        <a:bodyPr/>
        <a:lstStyle/>
        <a:p>
          <a:endParaRPr lang="el-GR"/>
        </a:p>
      </dgm:t>
    </dgm:pt>
    <dgm:pt modelId="{9F2EA2AD-E152-4A90-9F47-45184320B00E}">
      <dgm:prSet/>
      <dgm:spPr/>
      <dgm:t>
        <a:bodyPr/>
        <a:lstStyle/>
        <a:p>
          <a:r>
            <a:rPr lang="el-GR"/>
            <a:t>Χρυσούλα</a:t>
          </a:r>
        </a:p>
      </dgm:t>
    </dgm:pt>
    <dgm:pt modelId="{4607245A-CB9E-4E65-861C-6FEDF8136400}" type="parTrans" cxnId="{259287C7-22E0-4835-B93A-C3FF6FD77CAA}">
      <dgm:prSet/>
      <dgm:spPr/>
      <dgm:t>
        <a:bodyPr/>
        <a:lstStyle/>
        <a:p>
          <a:endParaRPr lang="el-GR"/>
        </a:p>
      </dgm:t>
    </dgm:pt>
    <dgm:pt modelId="{4C9D73E9-6A19-43DD-840E-11074D6C91EA}" type="sibTrans" cxnId="{259287C7-22E0-4835-B93A-C3FF6FD77CAA}">
      <dgm:prSet/>
      <dgm:spPr/>
      <dgm:t>
        <a:bodyPr/>
        <a:lstStyle/>
        <a:p>
          <a:endParaRPr lang="el-GR"/>
        </a:p>
      </dgm:t>
    </dgm:pt>
    <dgm:pt modelId="{7BAD9C16-A01B-47BD-B575-1922EC1785D6}" type="pres">
      <dgm:prSet presAssocID="{65A66B0E-44EF-4C6F-99CE-4EF42FC8CFF5}" presName="hierChild1" presStyleCnt="0">
        <dgm:presLayoutVars>
          <dgm:chPref val="1"/>
          <dgm:dir/>
          <dgm:animOne val="branch"/>
          <dgm:animLvl val="lvl"/>
          <dgm:resizeHandles/>
        </dgm:presLayoutVars>
      </dgm:prSet>
      <dgm:spPr/>
      <dgm:t>
        <a:bodyPr/>
        <a:lstStyle/>
        <a:p>
          <a:endParaRPr lang="el-GR"/>
        </a:p>
      </dgm:t>
    </dgm:pt>
    <dgm:pt modelId="{80AB10E3-987C-46D7-A7B6-DEB35D6B3EA8}" type="pres">
      <dgm:prSet presAssocID="{C0F021A7-547F-4048-B856-56616A336150}" presName="hierRoot1" presStyleCnt="0"/>
      <dgm:spPr/>
    </dgm:pt>
    <dgm:pt modelId="{258EBB23-BE1C-4575-AEB4-501D527DA973}" type="pres">
      <dgm:prSet presAssocID="{C0F021A7-547F-4048-B856-56616A336150}" presName="composite" presStyleCnt="0"/>
      <dgm:spPr/>
    </dgm:pt>
    <dgm:pt modelId="{F34A307C-889D-49A8-A4AD-BEB770AD8EF7}" type="pres">
      <dgm:prSet presAssocID="{C0F021A7-547F-4048-B856-56616A336150}" presName="background" presStyleLbl="node0" presStyleIdx="0" presStyleCnt="2"/>
      <dgm:spPr/>
    </dgm:pt>
    <dgm:pt modelId="{12D38D34-77FE-4955-B94E-196F2A1E56DD}" type="pres">
      <dgm:prSet presAssocID="{C0F021A7-547F-4048-B856-56616A336150}" presName="text" presStyleLbl="fgAcc0" presStyleIdx="0" presStyleCnt="2">
        <dgm:presLayoutVars>
          <dgm:chPref val="3"/>
        </dgm:presLayoutVars>
      </dgm:prSet>
      <dgm:spPr/>
      <dgm:t>
        <a:bodyPr/>
        <a:lstStyle/>
        <a:p>
          <a:endParaRPr lang="el-GR"/>
        </a:p>
      </dgm:t>
    </dgm:pt>
    <dgm:pt modelId="{E0BC8FDD-95B9-481A-9530-80FC562364FE}" type="pres">
      <dgm:prSet presAssocID="{C0F021A7-547F-4048-B856-56616A336150}" presName="hierChild2" presStyleCnt="0"/>
      <dgm:spPr/>
    </dgm:pt>
    <dgm:pt modelId="{9A9397F7-59B7-4B9B-AA9D-0D7FD7333571}" type="pres">
      <dgm:prSet presAssocID="{19AE2C1A-0616-48A2-9EEC-8E5588422396}" presName="Name10" presStyleLbl="parChTrans1D2" presStyleIdx="0" presStyleCnt="4"/>
      <dgm:spPr/>
      <dgm:t>
        <a:bodyPr/>
        <a:lstStyle/>
        <a:p>
          <a:endParaRPr lang="el-GR"/>
        </a:p>
      </dgm:t>
    </dgm:pt>
    <dgm:pt modelId="{67687100-223D-4457-B93C-15EB1786FCA3}" type="pres">
      <dgm:prSet presAssocID="{1B629875-90B8-4817-9221-B8A3762A940B}" presName="hierRoot2" presStyleCnt="0"/>
      <dgm:spPr/>
    </dgm:pt>
    <dgm:pt modelId="{C9B756D1-DF28-4D62-8D67-6393E244BD77}" type="pres">
      <dgm:prSet presAssocID="{1B629875-90B8-4817-9221-B8A3762A940B}" presName="composite2" presStyleCnt="0"/>
      <dgm:spPr/>
    </dgm:pt>
    <dgm:pt modelId="{D631BFE5-48AB-41AC-8F3C-4180E2E39323}" type="pres">
      <dgm:prSet presAssocID="{1B629875-90B8-4817-9221-B8A3762A940B}" presName="background2" presStyleLbl="node2" presStyleIdx="0" presStyleCnt="4"/>
      <dgm:spPr/>
    </dgm:pt>
    <dgm:pt modelId="{09C2870E-6A0E-495D-94A8-E218E12762B1}" type="pres">
      <dgm:prSet presAssocID="{1B629875-90B8-4817-9221-B8A3762A940B}" presName="text2" presStyleLbl="fgAcc2" presStyleIdx="0" presStyleCnt="4" custLinFactNeighborX="-14198" custLinFactNeighborY="-12615">
        <dgm:presLayoutVars>
          <dgm:chPref val="3"/>
        </dgm:presLayoutVars>
      </dgm:prSet>
      <dgm:spPr/>
      <dgm:t>
        <a:bodyPr/>
        <a:lstStyle/>
        <a:p>
          <a:endParaRPr lang="el-GR"/>
        </a:p>
      </dgm:t>
    </dgm:pt>
    <dgm:pt modelId="{6A02431D-CEE2-4691-A270-25A18FF9E827}" type="pres">
      <dgm:prSet presAssocID="{1B629875-90B8-4817-9221-B8A3762A940B}" presName="hierChild3" presStyleCnt="0"/>
      <dgm:spPr/>
    </dgm:pt>
    <dgm:pt modelId="{00FED7A1-2799-445D-9EA4-8A990718AADB}" type="pres">
      <dgm:prSet presAssocID="{E1405E42-AD9D-44F2-8E7F-E3F4B7A3D8B8}" presName="Name10" presStyleLbl="parChTrans1D2" presStyleIdx="1" presStyleCnt="4"/>
      <dgm:spPr/>
      <dgm:t>
        <a:bodyPr/>
        <a:lstStyle/>
        <a:p>
          <a:endParaRPr lang="el-GR"/>
        </a:p>
      </dgm:t>
    </dgm:pt>
    <dgm:pt modelId="{75BC000F-CAAE-40ED-B13D-CD4AAC387E28}" type="pres">
      <dgm:prSet presAssocID="{4C08B881-27FE-4E6A-A4B6-90B67DA61402}" presName="hierRoot2" presStyleCnt="0"/>
      <dgm:spPr/>
    </dgm:pt>
    <dgm:pt modelId="{1E521709-BE55-43E0-824A-4D5A4F840A0C}" type="pres">
      <dgm:prSet presAssocID="{4C08B881-27FE-4E6A-A4B6-90B67DA61402}" presName="composite2" presStyleCnt="0"/>
      <dgm:spPr/>
    </dgm:pt>
    <dgm:pt modelId="{83DCD187-C706-4F23-A621-219C8CA8F1A3}" type="pres">
      <dgm:prSet presAssocID="{4C08B881-27FE-4E6A-A4B6-90B67DA61402}" presName="background2" presStyleLbl="node2" presStyleIdx="1" presStyleCnt="4"/>
      <dgm:spPr/>
    </dgm:pt>
    <dgm:pt modelId="{C75620AB-E414-40FB-92D0-BFD2517E1B7E}" type="pres">
      <dgm:prSet presAssocID="{4C08B881-27FE-4E6A-A4B6-90B67DA61402}" presName="text2" presStyleLbl="fgAcc2" presStyleIdx="1" presStyleCnt="4">
        <dgm:presLayoutVars>
          <dgm:chPref val="3"/>
        </dgm:presLayoutVars>
      </dgm:prSet>
      <dgm:spPr/>
      <dgm:t>
        <a:bodyPr/>
        <a:lstStyle/>
        <a:p>
          <a:endParaRPr lang="el-GR"/>
        </a:p>
      </dgm:t>
    </dgm:pt>
    <dgm:pt modelId="{EE5A58E0-33F1-4792-8D36-CEBF355858D0}" type="pres">
      <dgm:prSet presAssocID="{4C08B881-27FE-4E6A-A4B6-90B67DA61402}" presName="hierChild3" presStyleCnt="0"/>
      <dgm:spPr/>
    </dgm:pt>
    <dgm:pt modelId="{B568BF34-2187-4FE6-B39D-BF6C95901A6A}" type="pres">
      <dgm:prSet presAssocID="{BC8D9056-092B-420B-AF6D-F36895BFD2DE}" presName="Name17" presStyleLbl="parChTrans1D3" presStyleIdx="0" presStyleCnt="1"/>
      <dgm:spPr/>
      <dgm:t>
        <a:bodyPr/>
        <a:lstStyle/>
        <a:p>
          <a:endParaRPr lang="el-GR"/>
        </a:p>
      </dgm:t>
    </dgm:pt>
    <dgm:pt modelId="{A1BD76E3-66F3-42EB-B131-790D05B97B58}" type="pres">
      <dgm:prSet presAssocID="{7188BE01-DA96-4881-ADD3-F2EDB6628FA3}" presName="hierRoot3" presStyleCnt="0"/>
      <dgm:spPr/>
    </dgm:pt>
    <dgm:pt modelId="{61225751-D1C4-462F-BF53-877E2B1D698A}" type="pres">
      <dgm:prSet presAssocID="{7188BE01-DA96-4881-ADD3-F2EDB6628FA3}" presName="composite3" presStyleCnt="0"/>
      <dgm:spPr/>
    </dgm:pt>
    <dgm:pt modelId="{C41AD20C-843B-485D-8069-42C1C8D3FDFC}" type="pres">
      <dgm:prSet presAssocID="{7188BE01-DA96-4881-ADD3-F2EDB6628FA3}" presName="background3" presStyleLbl="node3" presStyleIdx="0" presStyleCnt="1"/>
      <dgm:spPr/>
    </dgm:pt>
    <dgm:pt modelId="{5C5F817A-53FC-47C9-9914-A99FF0D7E8B4}" type="pres">
      <dgm:prSet presAssocID="{7188BE01-DA96-4881-ADD3-F2EDB6628FA3}" presName="text3" presStyleLbl="fgAcc3" presStyleIdx="0" presStyleCnt="1">
        <dgm:presLayoutVars>
          <dgm:chPref val="3"/>
        </dgm:presLayoutVars>
      </dgm:prSet>
      <dgm:spPr/>
      <dgm:t>
        <a:bodyPr/>
        <a:lstStyle/>
        <a:p>
          <a:endParaRPr lang="el-GR"/>
        </a:p>
      </dgm:t>
    </dgm:pt>
    <dgm:pt modelId="{AAC96386-9A22-4ED9-B462-641975CB28A3}" type="pres">
      <dgm:prSet presAssocID="{7188BE01-DA96-4881-ADD3-F2EDB6628FA3}" presName="hierChild4" presStyleCnt="0"/>
      <dgm:spPr/>
    </dgm:pt>
    <dgm:pt modelId="{0E6BB44C-1675-4BB8-8E68-459190201601}" type="pres">
      <dgm:prSet presAssocID="{DBED91EA-ED63-4FC3-A111-40E6C5B5B419}" presName="Name10" presStyleLbl="parChTrans1D2" presStyleIdx="2" presStyleCnt="4"/>
      <dgm:spPr/>
      <dgm:t>
        <a:bodyPr/>
        <a:lstStyle/>
        <a:p>
          <a:endParaRPr lang="el-GR"/>
        </a:p>
      </dgm:t>
    </dgm:pt>
    <dgm:pt modelId="{D7F205ED-4525-4DD3-ADF8-4F5DC09E4935}" type="pres">
      <dgm:prSet presAssocID="{BC765400-821F-4AF1-A99D-2F2117CC751F}" presName="hierRoot2" presStyleCnt="0"/>
      <dgm:spPr/>
    </dgm:pt>
    <dgm:pt modelId="{4839A14B-AD57-4A69-BD19-773A5E93AF5B}" type="pres">
      <dgm:prSet presAssocID="{BC765400-821F-4AF1-A99D-2F2117CC751F}" presName="composite2" presStyleCnt="0"/>
      <dgm:spPr/>
    </dgm:pt>
    <dgm:pt modelId="{15CF316B-CC87-4D56-A90A-9466F62154F6}" type="pres">
      <dgm:prSet presAssocID="{BC765400-821F-4AF1-A99D-2F2117CC751F}" presName="background2" presStyleLbl="node2" presStyleIdx="2" presStyleCnt="4"/>
      <dgm:spPr/>
    </dgm:pt>
    <dgm:pt modelId="{4C38E9E6-2829-4484-A8F3-DFBC8135BE68}" type="pres">
      <dgm:prSet presAssocID="{BC765400-821F-4AF1-A99D-2F2117CC751F}" presName="text2" presStyleLbl="fgAcc2" presStyleIdx="2" presStyleCnt="4">
        <dgm:presLayoutVars>
          <dgm:chPref val="3"/>
        </dgm:presLayoutVars>
      </dgm:prSet>
      <dgm:spPr/>
      <dgm:t>
        <a:bodyPr/>
        <a:lstStyle/>
        <a:p>
          <a:endParaRPr lang="el-GR"/>
        </a:p>
      </dgm:t>
    </dgm:pt>
    <dgm:pt modelId="{60672AA3-8820-46BC-AF6B-8EC543D03723}" type="pres">
      <dgm:prSet presAssocID="{BC765400-821F-4AF1-A99D-2F2117CC751F}" presName="hierChild3" presStyleCnt="0"/>
      <dgm:spPr/>
    </dgm:pt>
    <dgm:pt modelId="{A39BACEF-AB6B-414E-8490-13DCB2DF0678}" type="pres">
      <dgm:prSet presAssocID="{723FE0EE-CF78-4110-BECD-74D63E17F197}" presName="Name10" presStyleLbl="parChTrans1D2" presStyleIdx="3" presStyleCnt="4"/>
      <dgm:spPr/>
      <dgm:t>
        <a:bodyPr/>
        <a:lstStyle/>
        <a:p>
          <a:endParaRPr lang="el-GR"/>
        </a:p>
      </dgm:t>
    </dgm:pt>
    <dgm:pt modelId="{C9030195-FE74-4B78-9B4C-740A515A1098}" type="pres">
      <dgm:prSet presAssocID="{F6028F18-3403-4A93-B5A5-838B72799674}" presName="hierRoot2" presStyleCnt="0"/>
      <dgm:spPr/>
    </dgm:pt>
    <dgm:pt modelId="{D53D5C98-78F2-4BC5-B9F4-B6F4CFDF8536}" type="pres">
      <dgm:prSet presAssocID="{F6028F18-3403-4A93-B5A5-838B72799674}" presName="composite2" presStyleCnt="0"/>
      <dgm:spPr/>
    </dgm:pt>
    <dgm:pt modelId="{A16F8F38-9CFC-41DE-9695-E7AA4A8C331A}" type="pres">
      <dgm:prSet presAssocID="{F6028F18-3403-4A93-B5A5-838B72799674}" presName="background2" presStyleLbl="node2" presStyleIdx="3" presStyleCnt="4"/>
      <dgm:spPr/>
    </dgm:pt>
    <dgm:pt modelId="{0B501006-E634-4513-945A-C67A03B985E5}" type="pres">
      <dgm:prSet presAssocID="{F6028F18-3403-4A93-B5A5-838B72799674}" presName="text2" presStyleLbl="fgAcc2" presStyleIdx="3" presStyleCnt="4">
        <dgm:presLayoutVars>
          <dgm:chPref val="3"/>
        </dgm:presLayoutVars>
      </dgm:prSet>
      <dgm:spPr/>
      <dgm:t>
        <a:bodyPr/>
        <a:lstStyle/>
        <a:p>
          <a:endParaRPr lang="el-GR"/>
        </a:p>
      </dgm:t>
    </dgm:pt>
    <dgm:pt modelId="{CA6FA460-37E1-47E1-A932-359E4C45C8FC}" type="pres">
      <dgm:prSet presAssocID="{F6028F18-3403-4A93-B5A5-838B72799674}" presName="hierChild3" presStyleCnt="0"/>
      <dgm:spPr/>
    </dgm:pt>
    <dgm:pt modelId="{47AD8560-C1DA-455E-BC92-076A01BABF9B}" type="pres">
      <dgm:prSet presAssocID="{9F2EA2AD-E152-4A90-9F47-45184320B00E}" presName="hierRoot1" presStyleCnt="0"/>
      <dgm:spPr/>
    </dgm:pt>
    <dgm:pt modelId="{5D0F19A1-712F-4F60-8DEA-061387266762}" type="pres">
      <dgm:prSet presAssocID="{9F2EA2AD-E152-4A90-9F47-45184320B00E}" presName="composite" presStyleCnt="0"/>
      <dgm:spPr/>
    </dgm:pt>
    <dgm:pt modelId="{2B60353D-17B2-493A-8C8F-1AAACD170E05}" type="pres">
      <dgm:prSet presAssocID="{9F2EA2AD-E152-4A90-9F47-45184320B00E}" presName="background" presStyleLbl="node0" presStyleIdx="1" presStyleCnt="2"/>
      <dgm:spPr/>
    </dgm:pt>
    <dgm:pt modelId="{DD7D9244-68D8-4BC4-BC6B-E9AF27102FA4}" type="pres">
      <dgm:prSet presAssocID="{9F2EA2AD-E152-4A90-9F47-45184320B00E}" presName="text" presStyleLbl="fgAcc0" presStyleIdx="1" presStyleCnt="2">
        <dgm:presLayoutVars>
          <dgm:chPref val="3"/>
        </dgm:presLayoutVars>
      </dgm:prSet>
      <dgm:spPr/>
      <dgm:t>
        <a:bodyPr/>
        <a:lstStyle/>
        <a:p>
          <a:endParaRPr lang="el-GR"/>
        </a:p>
      </dgm:t>
    </dgm:pt>
    <dgm:pt modelId="{4F3E8B04-C4F4-4A40-8A19-FC16CDD2559F}" type="pres">
      <dgm:prSet presAssocID="{9F2EA2AD-E152-4A90-9F47-45184320B00E}" presName="hierChild2" presStyleCnt="0"/>
      <dgm:spPr/>
    </dgm:pt>
  </dgm:ptLst>
  <dgm:cxnLst>
    <dgm:cxn modelId="{0C2B3EC6-9476-4D0F-B0F2-173297D6C99B}" type="presOf" srcId="{65A66B0E-44EF-4C6F-99CE-4EF42FC8CFF5}" destId="{7BAD9C16-A01B-47BD-B575-1922EC1785D6}" srcOrd="0" destOrd="0" presId="urn:microsoft.com/office/officeart/2005/8/layout/hierarchy1"/>
    <dgm:cxn modelId="{7B195B2B-3CFC-4556-B8DC-A710890F8CE3}" type="presOf" srcId="{E1405E42-AD9D-44F2-8E7F-E3F4B7A3D8B8}" destId="{00FED7A1-2799-445D-9EA4-8A990718AADB}" srcOrd="0" destOrd="0" presId="urn:microsoft.com/office/officeart/2005/8/layout/hierarchy1"/>
    <dgm:cxn modelId="{A857BF6C-9C21-4506-B449-3E40660B72E6}" srcId="{C0F021A7-547F-4048-B856-56616A336150}" destId="{4C08B881-27FE-4E6A-A4B6-90B67DA61402}" srcOrd="1" destOrd="0" parTransId="{E1405E42-AD9D-44F2-8E7F-E3F4B7A3D8B8}" sibTransId="{5C8951AE-8205-4DE2-91D9-59425F7B4553}"/>
    <dgm:cxn modelId="{09C93C68-0745-4140-A305-6D1E2E6B521B}" srcId="{C0F021A7-547F-4048-B856-56616A336150}" destId="{1B629875-90B8-4817-9221-B8A3762A940B}" srcOrd="0" destOrd="0" parTransId="{19AE2C1A-0616-48A2-9EEC-8E5588422396}" sibTransId="{568344EC-3CEC-4305-B456-458813ACAB5A}"/>
    <dgm:cxn modelId="{8967B796-A6F6-4B4D-A57A-79BD3E557AEA}" type="presOf" srcId="{DBED91EA-ED63-4FC3-A111-40E6C5B5B419}" destId="{0E6BB44C-1675-4BB8-8E68-459190201601}" srcOrd="0" destOrd="0" presId="urn:microsoft.com/office/officeart/2005/8/layout/hierarchy1"/>
    <dgm:cxn modelId="{EEB8679A-FA7F-42CC-9E32-8B131A8C78D8}" type="presOf" srcId="{4C08B881-27FE-4E6A-A4B6-90B67DA61402}" destId="{C75620AB-E414-40FB-92D0-BFD2517E1B7E}" srcOrd="0" destOrd="0" presId="urn:microsoft.com/office/officeart/2005/8/layout/hierarchy1"/>
    <dgm:cxn modelId="{F328907D-B677-4534-979A-9ED5ADB28EF9}" srcId="{65A66B0E-44EF-4C6F-99CE-4EF42FC8CFF5}" destId="{C0F021A7-547F-4048-B856-56616A336150}" srcOrd="0" destOrd="0" parTransId="{70CE9868-DE65-485C-B330-031303B5E87C}" sibTransId="{88A1573F-922B-453D-8FC3-9704B362F480}"/>
    <dgm:cxn modelId="{CA36E98D-EEA5-4834-8241-6F20D48B5E5B}" type="presOf" srcId="{1B629875-90B8-4817-9221-B8A3762A940B}" destId="{09C2870E-6A0E-495D-94A8-E218E12762B1}" srcOrd="0" destOrd="0" presId="urn:microsoft.com/office/officeart/2005/8/layout/hierarchy1"/>
    <dgm:cxn modelId="{BFA8661B-EB40-452A-A401-3045305A436F}" type="presOf" srcId="{19AE2C1A-0616-48A2-9EEC-8E5588422396}" destId="{9A9397F7-59B7-4B9B-AA9D-0D7FD7333571}" srcOrd="0" destOrd="0" presId="urn:microsoft.com/office/officeart/2005/8/layout/hierarchy1"/>
    <dgm:cxn modelId="{D2EA2705-5874-4BC5-9C9B-3F92989ACCF3}" type="presOf" srcId="{F6028F18-3403-4A93-B5A5-838B72799674}" destId="{0B501006-E634-4513-945A-C67A03B985E5}" srcOrd="0" destOrd="0" presId="urn:microsoft.com/office/officeart/2005/8/layout/hierarchy1"/>
    <dgm:cxn modelId="{28F36C25-9590-4D02-B9B2-E571A3680B25}" srcId="{4C08B881-27FE-4E6A-A4B6-90B67DA61402}" destId="{7188BE01-DA96-4881-ADD3-F2EDB6628FA3}" srcOrd="0" destOrd="0" parTransId="{BC8D9056-092B-420B-AF6D-F36895BFD2DE}" sibTransId="{9D30352C-2487-47CB-8B5A-7250A9F4A929}"/>
    <dgm:cxn modelId="{064BF7A6-C775-4880-AB31-530D7D477847}" type="presOf" srcId="{C0F021A7-547F-4048-B856-56616A336150}" destId="{12D38D34-77FE-4955-B94E-196F2A1E56DD}" srcOrd="0" destOrd="0" presId="urn:microsoft.com/office/officeart/2005/8/layout/hierarchy1"/>
    <dgm:cxn modelId="{05CC1430-CD6D-4633-8D8D-0C7F99A67802}" type="presOf" srcId="{7188BE01-DA96-4881-ADD3-F2EDB6628FA3}" destId="{5C5F817A-53FC-47C9-9914-A99FF0D7E8B4}" srcOrd="0" destOrd="0" presId="urn:microsoft.com/office/officeart/2005/8/layout/hierarchy1"/>
    <dgm:cxn modelId="{D6872411-C435-435D-9704-FFADFEF27CCD}" srcId="{C0F021A7-547F-4048-B856-56616A336150}" destId="{BC765400-821F-4AF1-A99D-2F2117CC751F}" srcOrd="2" destOrd="0" parTransId="{DBED91EA-ED63-4FC3-A111-40E6C5B5B419}" sibTransId="{3FEE75B6-EAAA-4900-9E85-9C7B403F3A60}"/>
    <dgm:cxn modelId="{F4F437B7-0C78-4F8C-AEFD-C5DB422F5DD9}" type="presOf" srcId="{BC765400-821F-4AF1-A99D-2F2117CC751F}" destId="{4C38E9E6-2829-4484-A8F3-DFBC8135BE68}" srcOrd="0" destOrd="0" presId="urn:microsoft.com/office/officeart/2005/8/layout/hierarchy1"/>
    <dgm:cxn modelId="{9BDA0493-925C-4D09-A388-D9E5C12F0426}" type="presOf" srcId="{BC8D9056-092B-420B-AF6D-F36895BFD2DE}" destId="{B568BF34-2187-4FE6-B39D-BF6C95901A6A}" srcOrd="0" destOrd="0" presId="urn:microsoft.com/office/officeart/2005/8/layout/hierarchy1"/>
    <dgm:cxn modelId="{1EC2027C-2DC9-497F-A094-35B7AA31B5AF}" type="presOf" srcId="{9F2EA2AD-E152-4A90-9F47-45184320B00E}" destId="{DD7D9244-68D8-4BC4-BC6B-E9AF27102FA4}" srcOrd="0" destOrd="0" presId="urn:microsoft.com/office/officeart/2005/8/layout/hierarchy1"/>
    <dgm:cxn modelId="{5D41AA17-CBDC-4977-939F-3D17808EE73F}" srcId="{C0F021A7-547F-4048-B856-56616A336150}" destId="{F6028F18-3403-4A93-B5A5-838B72799674}" srcOrd="3" destOrd="0" parTransId="{723FE0EE-CF78-4110-BECD-74D63E17F197}" sibTransId="{0174C1EC-BA72-49DD-A889-836FE59175CE}"/>
    <dgm:cxn modelId="{259287C7-22E0-4835-B93A-C3FF6FD77CAA}" srcId="{65A66B0E-44EF-4C6F-99CE-4EF42FC8CFF5}" destId="{9F2EA2AD-E152-4A90-9F47-45184320B00E}" srcOrd="1" destOrd="0" parTransId="{4607245A-CB9E-4E65-861C-6FEDF8136400}" sibTransId="{4C9D73E9-6A19-43DD-840E-11074D6C91EA}"/>
    <dgm:cxn modelId="{0B9C2E45-1262-44E9-99B2-7E03DB6E3C96}" type="presOf" srcId="{723FE0EE-CF78-4110-BECD-74D63E17F197}" destId="{A39BACEF-AB6B-414E-8490-13DCB2DF0678}" srcOrd="0" destOrd="0" presId="urn:microsoft.com/office/officeart/2005/8/layout/hierarchy1"/>
    <dgm:cxn modelId="{480040EF-07F7-4610-BDCF-E6E04D6019A3}" type="presParOf" srcId="{7BAD9C16-A01B-47BD-B575-1922EC1785D6}" destId="{80AB10E3-987C-46D7-A7B6-DEB35D6B3EA8}" srcOrd="0" destOrd="0" presId="urn:microsoft.com/office/officeart/2005/8/layout/hierarchy1"/>
    <dgm:cxn modelId="{090B6526-D24A-44D5-8CDC-EBA3C86FCB86}" type="presParOf" srcId="{80AB10E3-987C-46D7-A7B6-DEB35D6B3EA8}" destId="{258EBB23-BE1C-4575-AEB4-501D527DA973}" srcOrd="0" destOrd="0" presId="urn:microsoft.com/office/officeart/2005/8/layout/hierarchy1"/>
    <dgm:cxn modelId="{78E7FF78-0543-4FF0-877C-2545B717C75A}" type="presParOf" srcId="{258EBB23-BE1C-4575-AEB4-501D527DA973}" destId="{F34A307C-889D-49A8-A4AD-BEB770AD8EF7}" srcOrd="0" destOrd="0" presId="urn:microsoft.com/office/officeart/2005/8/layout/hierarchy1"/>
    <dgm:cxn modelId="{76485AF5-4C50-46BD-A9A8-8C7F69A45723}" type="presParOf" srcId="{258EBB23-BE1C-4575-AEB4-501D527DA973}" destId="{12D38D34-77FE-4955-B94E-196F2A1E56DD}" srcOrd="1" destOrd="0" presId="urn:microsoft.com/office/officeart/2005/8/layout/hierarchy1"/>
    <dgm:cxn modelId="{18B00260-6ECC-466B-8602-8144A9AAC869}" type="presParOf" srcId="{80AB10E3-987C-46D7-A7B6-DEB35D6B3EA8}" destId="{E0BC8FDD-95B9-481A-9530-80FC562364FE}" srcOrd="1" destOrd="0" presId="urn:microsoft.com/office/officeart/2005/8/layout/hierarchy1"/>
    <dgm:cxn modelId="{1C7B20C1-3C69-42D6-8335-516A147E9156}" type="presParOf" srcId="{E0BC8FDD-95B9-481A-9530-80FC562364FE}" destId="{9A9397F7-59B7-4B9B-AA9D-0D7FD7333571}" srcOrd="0" destOrd="0" presId="urn:microsoft.com/office/officeart/2005/8/layout/hierarchy1"/>
    <dgm:cxn modelId="{E32B2EAB-B551-408A-8B3B-1B2205E29EC1}" type="presParOf" srcId="{E0BC8FDD-95B9-481A-9530-80FC562364FE}" destId="{67687100-223D-4457-B93C-15EB1786FCA3}" srcOrd="1" destOrd="0" presId="urn:microsoft.com/office/officeart/2005/8/layout/hierarchy1"/>
    <dgm:cxn modelId="{5CE95CDE-0AE5-406E-B4CE-1ADD8845CE86}" type="presParOf" srcId="{67687100-223D-4457-B93C-15EB1786FCA3}" destId="{C9B756D1-DF28-4D62-8D67-6393E244BD77}" srcOrd="0" destOrd="0" presId="urn:microsoft.com/office/officeart/2005/8/layout/hierarchy1"/>
    <dgm:cxn modelId="{84DE6DF5-96F0-4EB1-9085-F6658B5EA39E}" type="presParOf" srcId="{C9B756D1-DF28-4D62-8D67-6393E244BD77}" destId="{D631BFE5-48AB-41AC-8F3C-4180E2E39323}" srcOrd="0" destOrd="0" presId="urn:microsoft.com/office/officeart/2005/8/layout/hierarchy1"/>
    <dgm:cxn modelId="{670EE8DE-55C0-46C1-A267-FA1F053F5370}" type="presParOf" srcId="{C9B756D1-DF28-4D62-8D67-6393E244BD77}" destId="{09C2870E-6A0E-495D-94A8-E218E12762B1}" srcOrd="1" destOrd="0" presId="urn:microsoft.com/office/officeart/2005/8/layout/hierarchy1"/>
    <dgm:cxn modelId="{F536DB25-EB90-4AA8-B689-A9F4E98FE287}" type="presParOf" srcId="{67687100-223D-4457-B93C-15EB1786FCA3}" destId="{6A02431D-CEE2-4691-A270-25A18FF9E827}" srcOrd="1" destOrd="0" presId="urn:microsoft.com/office/officeart/2005/8/layout/hierarchy1"/>
    <dgm:cxn modelId="{0016B2D3-5D5B-47E8-BE0F-6D2FE23EE66C}" type="presParOf" srcId="{E0BC8FDD-95B9-481A-9530-80FC562364FE}" destId="{00FED7A1-2799-445D-9EA4-8A990718AADB}" srcOrd="2" destOrd="0" presId="urn:microsoft.com/office/officeart/2005/8/layout/hierarchy1"/>
    <dgm:cxn modelId="{FC985111-8FAB-4570-A67D-F35B419440A2}" type="presParOf" srcId="{E0BC8FDD-95B9-481A-9530-80FC562364FE}" destId="{75BC000F-CAAE-40ED-B13D-CD4AAC387E28}" srcOrd="3" destOrd="0" presId="urn:microsoft.com/office/officeart/2005/8/layout/hierarchy1"/>
    <dgm:cxn modelId="{F663F3B6-E0F7-4063-A2AD-D4C6FC92AF86}" type="presParOf" srcId="{75BC000F-CAAE-40ED-B13D-CD4AAC387E28}" destId="{1E521709-BE55-43E0-824A-4D5A4F840A0C}" srcOrd="0" destOrd="0" presId="urn:microsoft.com/office/officeart/2005/8/layout/hierarchy1"/>
    <dgm:cxn modelId="{46D1631C-0CB5-4984-A518-7BBCCB7EB04B}" type="presParOf" srcId="{1E521709-BE55-43E0-824A-4D5A4F840A0C}" destId="{83DCD187-C706-4F23-A621-219C8CA8F1A3}" srcOrd="0" destOrd="0" presId="urn:microsoft.com/office/officeart/2005/8/layout/hierarchy1"/>
    <dgm:cxn modelId="{A5F94859-62C1-40BF-9066-24CB21ED1165}" type="presParOf" srcId="{1E521709-BE55-43E0-824A-4D5A4F840A0C}" destId="{C75620AB-E414-40FB-92D0-BFD2517E1B7E}" srcOrd="1" destOrd="0" presId="urn:microsoft.com/office/officeart/2005/8/layout/hierarchy1"/>
    <dgm:cxn modelId="{524B344F-74D9-441C-97CA-057DEFC1A9EA}" type="presParOf" srcId="{75BC000F-CAAE-40ED-B13D-CD4AAC387E28}" destId="{EE5A58E0-33F1-4792-8D36-CEBF355858D0}" srcOrd="1" destOrd="0" presId="urn:microsoft.com/office/officeart/2005/8/layout/hierarchy1"/>
    <dgm:cxn modelId="{9FC097C9-D7D6-4861-9640-56A05A8CDA06}" type="presParOf" srcId="{EE5A58E0-33F1-4792-8D36-CEBF355858D0}" destId="{B568BF34-2187-4FE6-B39D-BF6C95901A6A}" srcOrd="0" destOrd="0" presId="urn:microsoft.com/office/officeart/2005/8/layout/hierarchy1"/>
    <dgm:cxn modelId="{BF3E7F33-578A-4D24-8388-C8DE395E40E6}" type="presParOf" srcId="{EE5A58E0-33F1-4792-8D36-CEBF355858D0}" destId="{A1BD76E3-66F3-42EB-B131-790D05B97B58}" srcOrd="1" destOrd="0" presId="urn:microsoft.com/office/officeart/2005/8/layout/hierarchy1"/>
    <dgm:cxn modelId="{4BA0D4F5-3518-4840-BDE2-D827B91DF913}" type="presParOf" srcId="{A1BD76E3-66F3-42EB-B131-790D05B97B58}" destId="{61225751-D1C4-462F-BF53-877E2B1D698A}" srcOrd="0" destOrd="0" presId="urn:microsoft.com/office/officeart/2005/8/layout/hierarchy1"/>
    <dgm:cxn modelId="{586DCD59-E65A-4BF8-9D36-403A44D9F703}" type="presParOf" srcId="{61225751-D1C4-462F-BF53-877E2B1D698A}" destId="{C41AD20C-843B-485D-8069-42C1C8D3FDFC}" srcOrd="0" destOrd="0" presId="urn:microsoft.com/office/officeart/2005/8/layout/hierarchy1"/>
    <dgm:cxn modelId="{8723F30C-B2AE-43E8-A42A-D2A665C48AD8}" type="presParOf" srcId="{61225751-D1C4-462F-BF53-877E2B1D698A}" destId="{5C5F817A-53FC-47C9-9914-A99FF0D7E8B4}" srcOrd="1" destOrd="0" presId="urn:microsoft.com/office/officeart/2005/8/layout/hierarchy1"/>
    <dgm:cxn modelId="{594BED3D-E29F-4374-BD99-0B1AAB0E051B}" type="presParOf" srcId="{A1BD76E3-66F3-42EB-B131-790D05B97B58}" destId="{AAC96386-9A22-4ED9-B462-641975CB28A3}" srcOrd="1" destOrd="0" presId="urn:microsoft.com/office/officeart/2005/8/layout/hierarchy1"/>
    <dgm:cxn modelId="{A3EF60A0-8164-4CF3-B925-7F14788C5483}" type="presParOf" srcId="{E0BC8FDD-95B9-481A-9530-80FC562364FE}" destId="{0E6BB44C-1675-4BB8-8E68-459190201601}" srcOrd="4" destOrd="0" presId="urn:microsoft.com/office/officeart/2005/8/layout/hierarchy1"/>
    <dgm:cxn modelId="{77FE85B0-DCBA-4F53-86BD-6985D9875604}" type="presParOf" srcId="{E0BC8FDD-95B9-481A-9530-80FC562364FE}" destId="{D7F205ED-4525-4DD3-ADF8-4F5DC09E4935}" srcOrd="5" destOrd="0" presId="urn:microsoft.com/office/officeart/2005/8/layout/hierarchy1"/>
    <dgm:cxn modelId="{F7AC900E-7306-4FF7-B4B5-1DDFABA31B56}" type="presParOf" srcId="{D7F205ED-4525-4DD3-ADF8-4F5DC09E4935}" destId="{4839A14B-AD57-4A69-BD19-773A5E93AF5B}" srcOrd="0" destOrd="0" presId="urn:microsoft.com/office/officeart/2005/8/layout/hierarchy1"/>
    <dgm:cxn modelId="{E97C2519-7F4E-4363-9522-341C17BA4EE0}" type="presParOf" srcId="{4839A14B-AD57-4A69-BD19-773A5E93AF5B}" destId="{15CF316B-CC87-4D56-A90A-9466F62154F6}" srcOrd="0" destOrd="0" presId="urn:microsoft.com/office/officeart/2005/8/layout/hierarchy1"/>
    <dgm:cxn modelId="{6585568E-4D14-4489-8994-DD65E6129DD0}" type="presParOf" srcId="{4839A14B-AD57-4A69-BD19-773A5E93AF5B}" destId="{4C38E9E6-2829-4484-A8F3-DFBC8135BE68}" srcOrd="1" destOrd="0" presId="urn:microsoft.com/office/officeart/2005/8/layout/hierarchy1"/>
    <dgm:cxn modelId="{56C471C5-B591-459F-967B-108D97AA4F91}" type="presParOf" srcId="{D7F205ED-4525-4DD3-ADF8-4F5DC09E4935}" destId="{60672AA3-8820-46BC-AF6B-8EC543D03723}" srcOrd="1" destOrd="0" presId="urn:microsoft.com/office/officeart/2005/8/layout/hierarchy1"/>
    <dgm:cxn modelId="{26EA7BAA-96EC-4298-9DED-77DB9154C100}" type="presParOf" srcId="{E0BC8FDD-95B9-481A-9530-80FC562364FE}" destId="{A39BACEF-AB6B-414E-8490-13DCB2DF0678}" srcOrd="6" destOrd="0" presId="urn:microsoft.com/office/officeart/2005/8/layout/hierarchy1"/>
    <dgm:cxn modelId="{4A234308-3D62-490D-BD72-50C4EE8EBE0B}" type="presParOf" srcId="{E0BC8FDD-95B9-481A-9530-80FC562364FE}" destId="{C9030195-FE74-4B78-9B4C-740A515A1098}" srcOrd="7" destOrd="0" presId="urn:microsoft.com/office/officeart/2005/8/layout/hierarchy1"/>
    <dgm:cxn modelId="{5B57A68C-9A55-43C4-940E-4B02123B44FA}" type="presParOf" srcId="{C9030195-FE74-4B78-9B4C-740A515A1098}" destId="{D53D5C98-78F2-4BC5-B9F4-B6F4CFDF8536}" srcOrd="0" destOrd="0" presId="urn:microsoft.com/office/officeart/2005/8/layout/hierarchy1"/>
    <dgm:cxn modelId="{3EF9C3DD-450E-486B-9CA7-5290EFD50EC8}" type="presParOf" srcId="{D53D5C98-78F2-4BC5-B9F4-B6F4CFDF8536}" destId="{A16F8F38-9CFC-41DE-9695-E7AA4A8C331A}" srcOrd="0" destOrd="0" presId="urn:microsoft.com/office/officeart/2005/8/layout/hierarchy1"/>
    <dgm:cxn modelId="{1EFB8CA0-FA80-47ED-B5D6-63FDD8FE6B96}" type="presParOf" srcId="{D53D5C98-78F2-4BC5-B9F4-B6F4CFDF8536}" destId="{0B501006-E634-4513-945A-C67A03B985E5}" srcOrd="1" destOrd="0" presId="urn:microsoft.com/office/officeart/2005/8/layout/hierarchy1"/>
    <dgm:cxn modelId="{0FCE31E6-B25C-429E-B271-70C1B9DF5058}" type="presParOf" srcId="{C9030195-FE74-4B78-9B4C-740A515A1098}" destId="{CA6FA460-37E1-47E1-A932-359E4C45C8FC}" srcOrd="1" destOrd="0" presId="urn:microsoft.com/office/officeart/2005/8/layout/hierarchy1"/>
    <dgm:cxn modelId="{75BA6DDA-9C80-4955-BA75-A0A64DEBBC81}" type="presParOf" srcId="{7BAD9C16-A01B-47BD-B575-1922EC1785D6}" destId="{47AD8560-C1DA-455E-BC92-076A01BABF9B}" srcOrd="1" destOrd="0" presId="urn:microsoft.com/office/officeart/2005/8/layout/hierarchy1"/>
    <dgm:cxn modelId="{1CA75BE5-0021-406A-9F46-AA844C090732}" type="presParOf" srcId="{47AD8560-C1DA-455E-BC92-076A01BABF9B}" destId="{5D0F19A1-712F-4F60-8DEA-061387266762}" srcOrd="0" destOrd="0" presId="urn:microsoft.com/office/officeart/2005/8/layout/hierarchy1"/>
    <dgm:cxn modelId="{0E7ECDA5-41FD-441B-BDFD-359F1E4ED2D1}" type="presParOf" srcId="{5D0F19A1-712F-4F60-8DEA-061387266762}" destId="{2B60353D-17B2-493A-8C8F-1AAACD170E05}" srcOrd="0" destOrd="0" presId="urn:microsoft.com/office/officeart/2005/8/layout/hierarchy1"/>
    <dgm:cxn modelId="{EE12A768-28B3-4593-A1FE-4B079F69C9BD}" type="presParOf" srcId="{5D0F19A1-712F-4F60-8DEA-061387266762}" destId="{DD7D9244-68D8-4BC4-BC6B-E9AF27102FA4}" srcOrd="1" destOrd="0" presId="urn:microsoft.com/office/officeart/2005/8/layout/hierarchy1"/>
    <dgm:cxn modelId="{EEF124F6-0959-4A14-A161-3DAEBFAED467}" type="presParOf" srcId="{47AD8560-C1DA-455E-BC92-076A01BABF9B}" destId="{4F3E8B04-C4F4-4A40-8A19-FC16CDD2559F}" srcOrd="1" destOrd="0" presId="urn:microsoft.com/office/officeart/2005/8/layout/hierarchy1"/>
  </dgm:cxnLst>
  <dgm:bg/>
  <dgm:whole/>
  <dgm:extLst>
    <a:ext uri="http://schemas.microsoft.com/office/drawing/2008/diagram">
      <dsp:dataModelExt xmlns:dsp="http://schemas.microsoft.com/office/drawing/2008/diagram" xmlns="" relId="rId7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57B7BC0-7B25-47C9-93C2-DBDDD9144E7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4E79A55D-AE31-49D6-BFDB-62F7A41B0EC5}" type="pres">
      <dgm:prSet presAssocID="{357B7BC0-7B25-47C9-93C2-DBDDD9144E73}" presName="hierChild1" presStyleCnt="0">
        <dgm:presLayoutVars>
          <dgm:orgChart val="1"/>
          <dgm:chPref val="1"/>
          <dgm:dir/>
          <dgm:animOne val="branch"/>
          <dgm:animLvl val="lvl"/>
          <dgm:resizeHandles/>
        </dgm:presLayoutVars>
      </dgm:prSet>
      <dgm:spPr/>
      <dgm:t>
        <a:bodyPr/>
        <a:lstStyle/>
        <a:p>
          <a:endParaRPr lang="el-GR"/>
        </a:p>
      </dgm:t>
    </dgm:pt>
  </dgm:ptLst>
  <dgm:cxnLst>
    <dgm:cxn modelId="{F6AF9364-56EC-4EB4-90FF-86382BA751F6}" type="presOf" srcId="{357B7BC0-7B25-47C9-93C2-DBDDD9144E73}" destId="{4E79A55D-AE31-49D6-BFDB-62F7A41B0EC5}" srcOrd="0" destOrd="0" presId="urn:microsoft.com/office/officeart/2005/8/layout/orgChart1"/>
  </dgm:cxnLst>
  <dgm:bg/>
  <dgm:whole/>
  <dgm:extLst>
    <a:ext uri="http://schemas.microsoft.com/office/drawing/2008/diagram">
      <dsp:dataModelExt xmlns:dsp="http://schemas.microsoft.com/office/drawing/2008/diagram" xmlns="" relId="rId8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39BACEF-AB6B-414E-8490-13DCB2DF0678}">
      <dsp:nvSpPr>
        <dsp:cNvPr id="0" name=""/>
        <dsp:cNvSpPr/>
      </dsp:nvSpPr>
      <dsp:spPr>
        <a:xfrm>
          <a:off x="2679442" y="841480"/>
          <a:ext cx="2104012" cy="333772"/>
        </a:xfrm>
        <a:custGeom>
          <a:avLst/>
          <a:gdLst/>
          <a:ahLst/>
          <a:cxnLst/>
          <a:rect l="0" t="0" r="0" b="0"/>
          <a:pathLst>
            <a:path>
              <a:moveTo>
                <a:pt x="0" y="0"/>
              </a:moveTo>
              <a:lnTo>
                <a:pt x="0" y="227456"/>
              </a:lnTo>
              <a:lnTo>
                <a:pt x="2104012" y="227456"/>
              </a:lnTo>
              <a:lnTo>
                <a:pt x="2104012" y="3337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6BB44C-1675-4BB8-8E68-459190201601}">
      <dsp:nvSpPr>
        <dsp:cNvPr id="0" name=""/>
        <dsp:cNvSpPr/>
      </dsp:nvSpPr>
      <dsp:spPr>
        <a:xfrm>
          <a:off x="2679442" y="841480"/>
          <a:ext cx="701337" cy="333772"/>
        </a:xfrm>
        <a:custGeom>
          <a:avLst/>
          <a:gdLst/>
          <a:ahLst/>
          <a:cxnLst/>
          <a:rect l="0" t="0" r="0" b="0"/>
          <a:pathLst>
            <a:path>
              <a:moveTo>
                <a:pt x="0" y="0"/>
              </a:moveTo>
              <a:lnTo>
                <a:pt x="0" y="227456"/>
              </a:lnTo>
              <a:lnTo>
                <a:pt x="701337" y="227456"/>
              </a:lnTo>
              <a:lnTo>
                <a:pt x="701337" y="3337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68BF34-2187-4FE6-B39D-BF6C95901A6A}">
      <dsp:nvSpPr>
        <dsp:cNvPr id="0" name=""/>
        <dsp:cNvSpPr/>
      </dsp:nvSpPr>
      <dsp:spPr>
        <a:xfrm>
          <a:off x="1932384" y="1904006"/>
          <a:ext cx="91440" cy="333772"/>
        </a:xfrm>
        <a:custGeom>
          <a:avLst/>
          <a:gdLst/>
          <a:ahLst/>
          <a:cxnLst/>
          <a:rect l="0" t="0" r="0" b="0"/>
          <a:pathLst>
            <a:path>
              <a:moveTo>
                <a:pt x="45720" y="0"/>
              </a:moveTo>
              <a:lnTo>
                <a:pt x="45720" y="3337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FED7A1-2799-445D-9EA4-8A990718AADB}">
      <dsp:nvSpPr>
        <dsp:cNvPr id="0" name=""/>
        <dsp:cNvSpPr/>
      </dsp:nvSpPr>
      <dsp:spPr>
        <a:xfrm>
          <a:off x="1978104" y="841480"/>
          <a:ext cx="701337" cy="333772"/>
        </a:xfrm>
        <a:custGeom>
          <a:avLst/>
          <a:gdLst/>
          <a:ahLst/>
          <a:cxnLst/>
          <a:rect l="0" t="0" r="0" b="0"/>
          <a:pathLst>
            <a:path>
              <a:moveTo>
                <a:pt x="701337" y="0"/>
              </a:moveTo>
              <a:lnTo>
                <a:pt x="701337" y="227456"/>
              </a:lnTo>
              <a:lnTo>
                <a:pt x="0" y="227456"/>
              </a:lnTo>
              <a:lnTo>
                <a:pt x="0" y="3337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9397F7-59B7-4B9B-AA9D-0D7FD7333571}">
      <dsp:nvSpPr>
        <dsp:cNvPr id="0" name=""/>
        <dsp:cNvSpPr/>
      </dsp:nvSpPr>
      <dsp:spPr>
        <a:xfrm>
          <a:off x="446305" y="841480"/>
          <a:ext cx="2233136" cy="241840"/>
        </a:xfrm>
        <a:custGeom>
          <a:avLst/>
          <a:gdLst/>
          <a:ahLst/>
          <a:cxnLst/>
          <a:rect l="0" t="0" r="0" b="0"/>
          <a:pathLst>
            <a:path>
              <a:moveTo>
                <a:pt x="2233136" y="0"/>
              </a:moveTo>
              <a:lnTo>
                <a:pt x="2233136" y="135524"/>
              </a:lnTo>
              <a:lnTo>
                <a:pt x="0" y="135524"/>
              </a:lnTo>
              <a:lnTo>
                <a:pt x="0" y="2418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4A307C-889D-49A8-A4AD-BEB770AD8EF7}">
      <dsp:nvSpPr>
        <dsp:cNvPr id="0" name=""/>
        <dsp:cNvSpPr/>
      </dsp:nvSpPr>
      <dsp:spPr>
        <a:xfrm>
          <a:off x="2105620" y="112726"/>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D38D34-77FE-4955-B94E-196F2A1E56DD}">
      <dsp:nvSpPr>
        <dsp:cNvPr id="0" name=""/>
        <dsp:cNvSpPr/>
      </dsp:nvSpPr>
      <dsp:spPr>
        <a:xfrm>
          <a:off x="2233136" y="233866"/>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Βαγγέλης</a:t>
          </a:r>
        </a:p>
      </dsp:txBody>
      <dsp:txXfrm>
        <a:off x="2233136" y="233866"/>
        <a:ext cx="1147643" cy="728753"/>
      </dsp:txXfrm>
    </dsp:sp>
    <dsp:sp modelId="{D631BFE5-48AB-41AC-8F3C-4180E2E39323}">
      <dsp:nvSpPr>
        <dsp:cNvPr id="0" name=""/>
        <dsp:cNvSpPr/>
      </dsp:nvSpPr>
      <dsp:spPr>
        <a:xfrm>
          <a:off x="-127515" y="1083320"/>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C2870E-6A0E-495D-94A8-E218E12762B1}">
      <dsp:nvSpPr>
        <dsp:cNvPr id="0" name=""/>
        <dsp:cNvSpPr/>
      </dsp:nvSpPr>
      <dsp:spPr>
        <a:xfrm>
          <a:off x="0" y="1204461"/>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Δροσιά</a:t>
          </a:r>
        </a:p>
      </dsp:txBody>
      <dsp:txXfrm>
        <a:off x="0" y="1204461"/>
        <a:ext cx="1147643" cy="728753"/>
      </dsp:txXfrm>
    </dsp:sp>
    <dsp:sp modelId="{83DCD187-C706-4F23-A621-219C8CA8F1A3}">
      <dsp:nvSpPr>
        <dsp:cNvPr id="0" name=""/>
        <dsp:cNvSpPr/>
      </dsp:nvSpPr>
      <dsp:spPr>
        <a:xfrm>
          <a:off x="1404282" y="1175253"/>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5620AB-E414-40FB-92D0-BFD2517E1B7E}">
      <dsp:nvSpPr>
        <dsp:cNvPr id="0" name=""/>
        <dsp:cNvSpPr/>
      </dsp:nvSpPr>
      <dsp:spPr>
        <a:xfrm>
          <a:off x="1531798" y="1296393"/>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Κωνσταντίνα</a:t>
          </a:r>
        </a:p>
      </dsp:txBody>
      <dsp:txXfrm>
        <a:off x="1531798" y="1296393"/>
        <a:ext cx="1147643" cy="728753"/>
      </dsp:txXfrm>
    </dsp:sp>
    <dsp:sp modelId="{C41AD20C-843B-485D-8069-42C1C8D3FDFC}">
      <dsp:nvSpPr>
        <dsp:cNvPr id="0" name=""/>
        <dsp:cNvSpPr/>
      </dsp:nvSpPr>
      <dsp:spPr>
        <a:xfrm>
          <a:off x="1404282" y="2237779"/>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C5F817A-53FC-47C9-9914-A99FF0D7E8B4}">
      <dsp:nvSpPr>
        <dsp:cNvPr id="0" name=""/>
        <dsp:cNvSpPr/>
      </dsp:nvSpPr>
      <dsp:spPr>
        <a:xfrm>
          <a:off x="1531798" y="2358919"/>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Μαρίλια</a:t>
          </a:r>
        </a:p>
      </dsp:txBody>
      <dsp:txXfrm>
        <a:off x="1531798" y="2358919"/>
        <a:ext cx="1147643" cy="728753"/>
      </dsp:txXfrm>
    </dsp:sp>
    <dsp:sp modelId="{15CF316B-CC87-4D56-A90A-9466F62154F6}">
      <dsp:nvSpPr>
        <dsp:cNvPr id="0" name=""/>
        <dsp:cNvSpPr/>
      </dsp:nvSpPr>
      <dsp:spPr>
        <a:xfrm>
          <a:off x="2806957" y="1175253"/>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C38E9E6-2829-4484-A8F3-DFBC8135BE68}">
      <dsp:nvSpPr>
        <dsp:cNvPr id="0" name=""/>
        <dsp:cNvSpPr/>
      </dsp:nvSpPr>
      <dsp:spPr>
        <a:xfrm>
          <a:off x="2934473" y="1296393"/>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Γιώργος</a:t>
          </a:r>
        </a:p>
      </dsp:txBody>
      <dsp:txXfrm>
        <a:off x="2934473" y="1296393"/>
        <a:ext cx="1147643" cy="728753"/>
      </dsp:txXfrm>
    </dsp:sp>
    <dsp:sp modelId="{A16F8F38-9CFC-41DE-9695-E7AA4A8C331A}">
      <dsp:nvSpPr>
        <dsp:cNvPr id="0" name=""/>
        <dsp:cNvSpPr/>
      </dsp:nvSpPr>
      <dsp:spPr>
        <a:xfrm>
          <a:off x="4209633" y="1175253"/>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B501006-E634-4513-945A-C67A03B985E5}">
      <dsp:nvSpPr>
        <dsp:cNvPr id="0" name=""/>
        <dsp:cNvSpPr/>
      </dsp:nvSpPr>
      <dsp:spPr>
        <a:xfrm>
          <a:off x="4337149" y="1296393"/>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Μαρία</a:t>
          </a:r>
        </a:p>
      </dsp:txBody>
      <dsp:txXfrm>
        <a:off x="4337149" y="1296393"/>
        <a:ext cx="1147643" cy="728753"/>
      </dsp:txXfrm>
    </dsp:sp>
    <dsp:sp modelId="{2B60353D-17B2-493A-8C8F-1AAACD170E05}">
      <dsp:nvSpPr>
        <dsp:cNvPr id="0" name=""/>
        <dsp:cNvSpPr/>
      </dsp:nvSpPr>
      <dsp:spPr>
        <a:xfrm>
          <a:off x="3508295" y="112726"/>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D7D9244-68D8-4BC4-BC6B-E9AF27102FA4}">
      <dsp:nvSpPr>
        <dsp:cNvPr id="0" name=""/>
        <dsp:cNvSpPr/>
      </dsp:nvSpPr>
      <dsp:spPr>
        <a:xfrm>
          <a:off x="3635811" y="233866"/>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Χρυσούλα</a:t>
          </a:r>
        </a:p>
      </dsp:txBody>
      <dsp:txXfrm>
        <a:off x="3635811" y="233866"/>
        <a:ext cx="1147643" cy="728753"/>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FA97D07EAF440FE8E55B89894823D06"/>
        <w:category>
          <w:name w:val="Γενικά"/>
          <w:gallery w:val="placeholder"/>
        </w:category>
        <w:types>
          <w:type w:val="bbPlcHdr"/>
        </w:types>
        <w:behaviors>
          <w:behavior w:val="content"/>
        </w:behaviors>
        <w:guid w:val="{060E92F1-86FB-42AC-A970-50ED08B629D9}"/>
      </w:docPartPr>
      <w:docPartBody>
        <w:p w:rsidR="000F45A5" w:rsidRDefault="00F310FE" w:rsidP="00F310FE">
          <w:pPr>
            <w:pStyle w:val="0FA97D07EAF440FE8E55B89894823D06"/>
          </w:pPr>
          <w:r>
            <w:rPr>
              <w:rFonts w:asciiTheme="majorHAnsi" w:eastAsiaTheme="majorEastAsia" w:hAnsiTheme="majorHAnsi" w:cstheme="majorBidi"/>
              <w:b/>
              <w:bCs/>
              <w:color w:val="FFFFFF" w:themeColor="background1"/>
              <w:sz w:val="72"/>
              <w:szCs w:val="72"/>
            </w:rPr>
            <w:t>[Έτος]</w:t>
          </w:r>
        </w:p>
      </w:docPartBody>
    </w:docPart>
    <w:docPart>
      <w:docPartPr>
        <w:name w:val="5883EBC8C07F46D98CEDFB75675698A9"/>
        <w:category>
          <w:name w:val="Γενικά"/>
          <w:gallery w:val="placeholder"/>
        </w:category>
        <w:types>
          <w:type w:val="bbPlcHdr"/>
        </w:types>
        <w:behaviors>
          <w:behavior w:val="content"/>
        </w:behaviors>
        <w:guid w:val="{9037C8A2-1ABF-4A16-8DC5-613F856F26F9}"/>
      </w:docPartPr>
      <w:docPartBody>
        <w:p w:rsidR="000F45A5" w:rsidRDefault="00F310FE" w:rsidP="00F310FE">
          <w:pPr>
            <w:pStyle w:val="5883EBC8C07F46D98CEDFB75675698A9"/>
          </w:pPr>
          <w:r>
            <w:rPr>
              <w:color w:val="76923C" w:themeColor="accent3" w:themeShade="BF"/>
            </w:rPr>
            <w:t>[Πληκτρολογήστε το όνομα της εταιρείας]</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310FE"/>
    <w:rsid w:val="000F45A5"/>
    <w:rsid w:val="00A7444A"/>
    <w:rsid w:val="00F310FE"/>
    <w:rsid w:val="00FD5B5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A97D07EAF440FE8E55B89894823D06">
    <w:name w:val="0FA97D07EAF440FE8E55B89894823D06"/>
    <w:rsid w:val="00F310FE"/>
  </w:style>
  <w:style w:type="paragraph" w:customStyle="1" w:styleId="5883EBC8C07F46D98CEDFB75675698A9">
    <w:name w:val="5883EBC8C07F46D98CEDFB75675698A9"/>
    <w:rsid w:val="00F310FE"/>
  </w:style>
  <w:style w:type="paragraph" w:customStyle="1" w:styleId="39855C5F9AD94B759788A48381A1491B">
    <w:name w:val="39855C5F9AD94B759788A48381A1491B"/>
    <w:rsid w:val="00F310FE"/>
  </w:style>
  <w:style w:type="paragraph" w:customStyle="1" w:styleId="7E571F0DAD7447CA87C8D195273B6244">
    <w:name w:val="7E571F0DAD7447CA87C8D195273B6244"/>
    <w:rsid w:val="00F310FE"/>
  </w:style>
  <w:style w:type="paragraph" w:customStyle="1" w:styleId="A744BB0C644E444ABF38F278D4364133">
    <w:name w:val="A744BB0C644E444ABF38F278D4364133"/>
    <w:rsid w:val="00F310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75AEE0-319A-41DA-96D9-42F643C03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2159</Words>
  <Characters>11660</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1</vt:lpstr>
    </vt:vector>
  </TitlesOfParts>
  <Company>Κωνσταντίνα Μπισιρίτσα</Company>
  <LinksUpToDate>false</LinksUpToDate>
  <CharactersWithSpaces>13792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ΑΕΜ 4485</dc:creator>
  <cp:lastModifiedBy>Χρήστης των Windows</cp:lastModifiedBy>
  <cp:revision>11</cp:revision>
  <dcterms:created xsi:type="dcterms:W3CDTF">2018-03-24T21:30:00Z</dcterms:created>
  <dcterms:modified xsi:type="dcterms:W3CDTF">2018-03-26T17:27:00Z</dcterms:modified>
</cp:coreProperties>
</file>